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F39D6" w14:textId="3253378B" w:rsidR="00714B0C" w:rsidRPr="00883AED" w:rsidRDefault="00C27909" w:rsidP="00B01357">
      <w:pPr>
        <w:jc w:val="center"/>
        <w:rPr>
          <w:rFonts w:cs="Arial"/>
          <w:b/>
          <w:sz w:val="20"/>
          <w:szCs w:val="20"/>
        </w:rPr>
      </w:pPr>
      <w:r w:rsidRPr="00883AED">
        <w:rPr>
          <w:rFonts w:cs="Arial"/>
          <w:b/>
          <w:sz w:val="20"/>
          <w:szCs w:val="20"/>
        </w:rPr>
        <w:t>HARINGEY COUNCIL – PUBLIC NOTICE</w:t>
      </w:r>
    </w:p>
    <w:p w14:paraId="7EEAB1A9" w14:textId="09761A70" w:rsidR="00367586" w:rsidRPr="00A54F4E" w:rsidRDefault="00E610C9" w:rsidP="00B01357">
      <w:pPr>
        <w:jc w:val="center"/>
        <w:rPr>
          <w:rFonts w:cs="Arial"/>
          <w:b/>
          <w:sz w:val="20"/>
          <w:szCs w:val="20"/>
        </w:rPr>
      </w:pPr>
      <w:r w:rsidRPr="00883AED">
        <w:rPr>
          <w:rFonts w:cs="Arial"/>
          <w:b/>
          <w:sz w:val="20"/>
          <w:szCs w:val="20"/>
        </w:rPr>
        <w:t>TOTTENHAM HOTSPUR ST</w:t>
      </w:r>
      <w:r w:rsidR="00EF7C62" w:rsidRPr="00883AED">
        <w:rPr>
          <w:rFonts w:cs="Arial"/>
          <w:b/>
          <w:sz w:val="20"/>
          <w:szCs w:val="20"/>
        </w:rPr>
        <w:t>ADIUM TRAFFIC MANAGEMENT ZONE:</w:t>
      </w:r>
      <w:r w:rsidR="00EF7C62" w:rsidRPr="00883AED">
        <w:rPr>
          <w:rFonts w:cs="Arial"/>
          <w:b/>
          <w:sz w:val="20"/>
          <w:szCs w:val="20"/>
        </w:rPr>
        <w:br/>
      </w:r>
      <w:r w:rsidR="00D2135E">
        <w:rPr>
          <w:rFonts w:cs="Arial"/>
          <w:b/>
          <w:sz w:val="20"/>
          <w:szCs w:val="20"/>
        </w:rPr>
        <w:t xml:space="preserve">EXPERIMENTAL </w:t>
      </w:r>
      <w:r w:rsidRPr="00883AED">
        <w:rPr>
          <w:rFonts w:cs="Arial"/>
          <w:b/>
          <w:sz w:val="20"/>
          <w:szCs w:val="20"/>
        </w:rPr>
        <w:t xml:space="preserve">MOVING TRAFFIC AND </w:t>
      </w:r>
      <w:r w:rsidR="00004BC5" w:rsidRPr="00A54F4E">
        <w:rPr>
          <w:rFonts w:cs="Arial"/>
          <w:b/>
          <w:sz w:val="20"/>
          <w:szCs w:val="20"/>
        </w:rPr>
        <w:t>ENTRY</w:t>
      </w:r>
      <w:r w:rsidRPr="00A54F4E">
        <w:rPr>
          <w:rFonts w:cs="Arial"/>
          <w:b/>
          <w:sz w:val="20"/>
          <w:szCs w:val="20"/>
        </w:rPr>
        <w:t xml:space="preserve"> RESTRICTIONS</w:t>
      </w:r>
      <w:r w:rsidR="00D2135E" w:rsidRPr="00A54F4E">
        <w:rPr>
          <w:rFonts w:cs="Arial"/>
          <w:b/>
          <w:sz w:val="20"/>
          <w:szCs w:val="20"/>
        </w:rPr>
        <w:t>, SUSPENSION OF PARKING PLACES AND LOADING BAY AND PROVISION OF WAITING RESTRICTIONS AND BUS PARKING PLACES</w:t>
      </w:r>
      <w:r w:rsidRPr="00A54F4E">
        <w:rPr>
          <w:rFonts w:cs="Arial"/>
          <w:b/>
          <w:sz w:val="20"/>
          <w:szCs w:val="20"/>
        </w:rPr>
        <w:t xml:space="preserve"> ON EVENT DAYS</w:t>
      </w:r>
      <w:r w:rsidR="00B01357" w:rsidRPr="00A54F4E">
        <w:rPr>
          <w:rFonts w:cs="Arial"/>
          <w:b/>
          <w:sz w:val="20"/>
          <w:szCs w:val="20"/>
        </w:rPr>
        <w:t xml:space="preserve"> </w:t>
      </w:r>
      <w:r w:rsidR="00B01357" w:rsidRPr="00A54F4E">
        <w:rPr>
          <w:rFonts w:cs="Arial"/>
          <w:b/>
          <w:sz w:val="20"/>
          <w:szCs w:val="20"/>
          <w:rPrChange w:id="0" w:author="Chambers Paul" w:date="2020-09-14T13:01:00Z">
            <w:rPr>
              <w:rFonts w:cs="Arial"/>
              <w:b/>
              <w:sz w:val="20"/>
              <w:szCs w:val="20"/>
              <w:highlight w:val="magenta"/>
            </w:rPr>
          </w:rPrChange>
        </w:rPr>
        <w:t>(T</w:t>
      </w:r>
      <w:ins w:id="1" w:author="Chambers Paul" w:date="2020-09-14T12:57:00Z">
        <w:r w:rsidR="008315E3" w:rsidRPr="00A54F4E">
          <w:rPr>
            <w:rFonts w:cs="Arial"/>
            <w:b/>
            <w:sz w:val="20"/>
            <w:szCs w:val="20"/>
            <w:rPrChange w:id="2" w:author="Chambers Paul" w:date="2020-09-14T13:01:00Z">
              <w:rPr>
                <w:rFonts w:cs="Arial"/>
                <w:b/>
                <w:sz w:val="20"/>
                <w:szCs w:val="20"/>
                <w:highlight w:val="magenta"/>
              </w:rPr>
            </w:rPrChange>
          </w:rPr>
          <w:t>36</w:t>
        </w:r>
      </w:ins>
      <w:del w:id="3" w:author="Chambers Paul" w:date="2020-09-14T12:57:00Z">
        <w:r w:rsidR="00D84AE7" w:rsidRPr="00A54F4E" w:rsidDel="008315E3">
          <w:rPr>
            <w:rFonts w:cs="Arial"/>
            <w:b/>
            <w:sz w:val="20"/>
            <w:szCs w:val="20"/>
            <w:rPrChange w:id="4" w:author="Chambers Paul" w:date="2020-09-14T13:01:00Z">
              <w:rPr>
                <w:rFonts w:cs="Arial"/>
                <w:b/>
                <w:sz w:val="20"/>
                <w:szCs w:val="20"/>
                <w:highlight w:val="magenta"/>
              </w:rPr>
            </w:rPrChange>
          </w:rPr>
          <w:delText>XX</w:delText>
        </w:r>
      </w:del>
      <w:r w:rsidR="00B01357" w:rsidRPr="00A54F4E">
        <w:rPr>
          <w:rFonts w:cs="Arial"/>
          <w:b/>
          <w:sz w:val="20"/>
          <w:szCs w:val="20"/>
          <w:rPrChange w:id="5" w:author="Chambers Paul" w:date="2020-09-14T13:01:00Z">
            <w:rPr>
              <w:rFonts w:cs="Arial"/>
              <w:b/>
              <w:sz w:val="20"/>
              <w:szCs w:val="20"/>
              <w:highlight w:val="magenta"/>
            </w:rPr>
          </w:rPrChange>
        </w:rPr>
        <w:t>)</w:t>
      </w:r>
    </w:p>
    <w:p w14:paraId="29CC1FF0" w14:textId="1427322C" w:rsidR="00D2135E" w:rsidRPr="00A54F4E" w:rsidRDefault="00367586" w:rsidP="00D2135E">
      <w:pPr>
        <w:jc w:val="center"/>
        <w:rPr>
          <w:rFonts w:cs="Arial"/>
          <w:sz w:val="20"/>
          <w:szCs w:val="20"/>
        </w:rPr>
      </w:pPr>
      <w:r w:rsidRPr="00A54F4E">
        <w:rPr>
          <w:rFonts w:cs="Arial"/>
          <w:iCs/>
          <w:sz w:val="20"/>
          <w:szCs w:val="20"/>
        </w:rPr>
        <w:t>The Haringey (Tottenham Hotspur Stadium</w:t>
      </w:r>
      <w:r w:rsidR="00D521F7" w:rsidRPr="00A54F4E">
        <w:rPr>
          <w:rFonts w:cs="Arial"/>
          <w:iCs/>
          <w:sz w:val="20"/>
          <w:szCs w:val="20"/>
        </w:rPr>
        <w:t xml:space="preserve"> </w:t>
      </w:r>
      <w:r w:rsidR="00B029F4" w:rsidRPr="00A54F4E">
        <w:rPr>
          <w:rFonts w:cs="Arial"/>
          <w:iCs/>
          <w:sz w:val="20"/>
          <w:szCs w:val="20"/>
        </w:rPr>
        <w:t>Traffic Management Zone)</w:t>
      </w:r>
      <w:r w:rsidR="00C85084" w:rsidRPr="00A54F4E">
        <w:rPr>
          <w:rFonts w:cs="Arial"/>
          <w:iCs/>
          <w:sz w:val="20"/>
          <w:szCs w:val="20"/>
        </w:rPr>
        <w:t xml:space="preserve"> </w:t>
      </w:r>
      <w:r w:rsidR="00D521F7" w:rsidRPr="00A54F4E">
        <w:rPr>
          <w:rFonts w:cs="Arial"/>
          <w:iCs/>
          <w:sz w:val="20"/>
          <w:szCs w:val="20"/>
        </w:rPr>
        <w:t xml:space="preserve">(Prescribed Routes) </w:t>
      </w:r>
      <w:r w:rsidRPr="00A54F4E">
        <w:rPr>
          <w:rFonts w:cs="Arial"/>
          <w:iCs/>
          <w:sz w:val="20"/>
          <w:szCs w:val="20"/>
        </w:rPr>
        <w:t>(</w:t>
      </w:r>
      <w:r w:rsidRPr="00A54F4E">
        <w:rPr>
          <w:rFonts w:cs="Arial"/>
          <w:iCs/>
          <w:sz w:val="20"/>
          <w:szCs w:val="20"/>
          <w:rPrChange w:id="6" w:author="Chambers Paul" w:date="2020-09-14T13:01:00Z">
            <w:rPr>
              <w:rFonts w:cs="Arial"/>
              <w:iCs/>
              <w:sz w:val="20"/>
              <w:szCs w:val="20"/>
              <w:highlight w:val="magenta"/>
            </w:rPr>
          </w:rPrChange>
        </w:rPr>
        <w:t xml:space="preserve">No. </w:t>
      </w:r>
      <w:ins w:id="7" w:author="Chambers Paul" w:date="2020-09-14T12:57:00Z">
        <w:r w:rsidR="008315E3" w:rsidRPr="00A54F4E">
          <w:rPr>
            <w:rFonts w:cs="Arial"/>
            <w:iCs/>
            <w:sz w:val="20"/>
            <w:szCs w:val="20"/>
            <w:rPrChange w:id="8" w:author="Chambers Paul" w:date="2020-09-14T13:01:00Z">
              <w:rPr>
                <w:rFonts w:cs="Arial"/>
                <w:iCs/>
                <w:sz w:val="20"/>
                <w:szCs w:val="20"/>
                <w:highlight w:val="magenta"/>
              </w:rPr>
            </w:rPrChange>
          </w:rPr>
          <w:t>1</w:t>
        </w:r>
      </w:ins>
      <w:del w:id="9" w:author="Chambers Paul" w:date="2020-09-14T12:57:00Z">
        <w:r w:rsidR="00BD53CE" w:rsidRPr="00A54F4E" w:rsidDel="008315E3">
          <w:rPr>
            <w:rFonts w:cs="Arial"/>
            <w:iCs/>
            <w:sz w:val="20"/>
            <w:szCs w:val="20"/>
            <w:rPrChange w:id="10" w:author="Chambers Paul" w:date="2020-09-14T13:01:00Z">
              <w:rPr>
                <w:rFonts w:cs="Arial"/>
                <w:iCs/>
                <w:sz w:val="20"/>
                <w:szCs w:val="20"/>
                <w:highlight w:val="magenta"/>
              </w:rPr>
            </w:rPrChange>
          </w:rPr>
          <w:delText>-</w:delText>
        </w:r>
      </w:del>
      <w:r w:rsidRPr="00A54F4E">
        <w:rPr>
          <w:rFonts w:cs="Arial"/>
          <w:iCs/>
          <w:sz w:val="20"/>
          <w:szCs w:val="20"/>
          <w:rPrChange w:id="11" w:author="Chambers Paul" w:date="2020-09-14T13:01:00Z">
            <w:rPr>
              <w:rFonts w:cs="Arial"/>
              <w:iCs/>
              <w:sz w:val="20"/>
              <w:szCs w:val="20"/>
              <w:highlight w:val="magenta"/>
            </w:rPr>
          </w:rPrChange>
        </w:rPr>
        <w:t>)</w:t>
      </w:r>
      <w:r w:rsidR="00D521F7" w:rsidRPr="00A54F4E">
        <w:rPr>
          <w:rFonts w:cs="Arial"/>
          <w:iCs/>
          <w:sz w:val="20"/>
          <w:szCs w:val="20"/>
          <w:rPrChange w:id="12" w:author="Chambers Paul" w:date="2020-09-14T13:01:00Z">
            <w:rPr>
              <w:rFonts w:cs="Arial"/>
              <w:iCs/>
              <w:sz w:val="20"/>
              <w:szCs w:val="20"/>
              <w:highlight w:val="magenta"/>
            </w:rPr>
          </w:rPrChange>
        </w:rPr>
        <w:t xml:space="preserve"> </w:t>
      </w:r>
      <w:r w:rsidR="00D2135E" w:rsidRPr="00A54F4E">
        <w:rPr>
          <w:rFonts w:cs="Arial"/>
          <w:iCs/>
          <w:sz w:val="20"/>
          <w:szCs w:val="20"/>
        </w:rPr>
        <w:t xml:space="preserve">Experimental </w:t>
      </w:r>
      <w:r w:rsidR="007A117E" w:rsidRPr="00A54F4E">
        <w:rPr>
          <w:rFonts w:cs="Arial"/>
          <w:iCs/>
          <w:sz w:val="20"/>
          <w:szCs w:val="20"/>
        </w:rPr>
        <w:t>Traffic Order 20</w:t>
      </w:r>
      <w:r w:rsidR="00BD53CE" w:rsidRPr="00A54F4E">
        <w:rPr>
          <w:rFonts w:cs="Arial"/>
          <w:iCs/>
          <w:sz w:val="20"/>
          <w:szCs w:val="20"/>
        </w:rPr>
        <w:t>20</w:t>
      </w:r>
      <w:r w:rsidR="00D2135E" w:rsidRPr="00A54F4E">
        <w:rPr>
          <w:rFonts w:cs="Arial"/>
          <w:i/>
          <w:sz w:val="20"/>
          <w:szCs w:val="20"/>
        </w:rPr>
        <w:br/>
      </w:r>
      <w:r w:rsidR="00D2135E" w:rsidRPr="00A54F4E">
        <w:rPr>
          <w:rFonts w:cs="Arial"/>
          <w:sz w:val="20"/>
          <w:szCs w:val="20"/>
        </w:rPr>
        <w:t xml:space="preserve">The Haringey (Tottenham Hotspur Stadium Event Days) (Waiting Restrictions) </w:t>
      </w:r>
      <w:r w:rsidR="00D2135E" w:rsidRPr="00A54F4E">
        <w:rPr>
          <w:rFonts w:cs="Arial"/>
          <w:sz w:val="20"/>
          <w:szCs w:val="20"/>
          <w:rPrChange w:id="13" w:author="Chambers Paul" w:date="2020-09-14T13:01:00Z">
            <w:rPr>
              <w:rFonts w:cs="Arial"/>
              <w:sz w:val="20"/>
              <w:szCs w:val="20"/>
              <w:highlight w:val="magenta"/>
            </w:rPr>
          </w:rPrChange>
        </w:rPr>
        <w:t xml:space="preserve">(No. </w:t>
      </w:r>
      <w:ins w:id="14" w:author="Chambers Paul" w:date="2020-09-14T12:57:00Z">
        <w:r w:rsidR="008315E3" w:rsidRPr="00A54F4E">
          <w:rPr>
            <w:rFonts w:cs="Arial"/>
            <w:sz w:val="20"/>
            <w:szCs w:val="20"/>
            <w:rPrChange w:id="15" w:author="Chambers Paul" w:date="2020-09-14T13:01:00Z">
              <w:rPr>
                <w:rFonts w:cs="Arial"/>
                <w:sz w:val="20"/>
                <w:szCs w:val="20"/>
                <w:highlight w:val="magenta"/>
              </w:rPr>
            </w:rPrChange>
          </w:rPr>
          <w:t>1</w:t>
        </w:r>
      </w:ins>
      <w:del w:id="16" w:author="Chambers Paul" w:date="2020-09-14T12:57:00Z">
        <w:r w:rsidR="00D2135E" w:rsidRPr="00A54F4E" w:rsidDel="008315E3">
          <w:rPr>
            <w:rFonts w:cs="Arial"/>
            <w:sz w:val="20"/>
            <w:szCs w:val="20"/>
            <w:rPrChange w:id="17" w:author="Chambers Paul" w:date="2020-09-14T13:01:00Z">
              <w:rPr>
                <w:rFonts w:cs="Arial"/>
                <w:sz w:val="20"/>
                <w:szCs w:val="20"/>
                <w:highlight w:val="magenta"/>
              </w:rPr>
            </w:rPrChange>
          </w:rPr>
          <w:delText>-</w:delText>
        </w:r>
      </w:del>
      <w:r w:rsidR="00D2135E" w:rsidRPr="00A54F4E">
        <w:rPr>
          <w:rFonts w:cs="Arial"/>
          <w:sz w:val="20"/>
          <w:szCs w:val="20"/>
          <w:rPrChange w:id="18" w:author="Chambers Paul" w:date="2020-09-14T13:01:00Z">
            <w:rPr>
              <w:rFonts w:cs="Arial"/>
              <w:sz w:val="20"/>
              <w:szCs w:val="20"/>
              <w:highlight w:val="magenta"/>
            </w:rPr>
          </w:rPrChange>
        </w:rPr>
        <w:t>)</w:t>
      </w:r>
      <w:r w:rsidR="00D2135E" w:rsidRPr="00A54F4E">
        <w:rPr>
          <w:rFonts w:cs="Arial"/>
          <w:sz w:val="20"/>
          <w:szCs w:val="20"/>
        </w:rPr>
        <w:t xml:space="preserve"> </w:t>
      </w:r>
      <w:r w:rsidR="00D2135E" w:rsidRPr="00A54F4E">
        <w:rPr>
          <w:rFonts w:cs="Arial"/>
          <w:iCs/>
          <w:sz w:val="20"/>
          <w:szCs w:val="20"/>
        </w:rPr>
        <w:t xml:space="preserve">Experimental Traffic Order </w:t>
      </w:r>
      <w:r w:rsidR="00D2135E" w:rsidRPr="00A54F4E">
        <w:rPr>
          <w:rFonts w:cs="Arial"/>
          <w:sz w:val="20"/>
          <w:szCs w:val="20"/>
        </w:rPr>
        <w:t>2020</w:t>
      </w:r>
      <w:r w:rsidR="00D2135E" w:rsidRPr="00A54F4E">
        <w:rPr>
          <w:rFonts w:cs="Arial"/>
          <w:sz w:val="20"/>
          <w:szCs w:val="20"/>
        </w:rPr>
        <w:br/>
        <w:t xml:space="preserve">The Haringey (Tottenham Hotspur Stadium Event Days) (Bus Parking Places) </w:t>
      </w:r>
      <w:r w:rsidR="00D2135E" w:rsidRPr="00A54F4E">
        <w:rPr>
          <w:rFonts w:cs="Arial"/>
          <w:sz w:val="20"/>
          <w:szCs w:val="20"/>
          <w:rPrChange w:id="19" w:author="Chambers Paul" w:date="2020-09-14T13:01:00Z">
            <w:rPr>
              <w:rFonts w:cs="Arial"/>
              <w:sz w:val="20"/>
              <w:szCs w:val="20"/>
              <w:highlight w:val="magenta"/>
            </w:rPr>
          </w:rPrChange>
        </w:rPr>
        <w:t xml:space="preserve">(No. </w:t>
      </w:r>
      <w:ins w:id="20" w:author="Chambers Paul" w:date="2020-09-14T12:58:00Z">
        <w:r w:rsidR="008315E3" w:rsidRPr="00A54F4E">
          <w:rPr>
            <w:rFonts w:cs="Arial"/>
            <w:sz w:val="20"/>
            <w:szCs w:val="20"/>
            <w:rPrChange w:id="21" w:author="Chambers Paul" w:date="2020-09-14T13:01:00Z">
              <w:rPr>
                <w:rFonts w:cs="Arial"/>
                <w:sz w:val="20"/>
                <w:szCs w:val="20"/>
                <w:highlight w:val="magenta"/>
              </w:rPr>
            </w:rPrChange>
          </w:rPr>
          <w:t>1</w:t>
        </w:r>
      </w:ins>
      <w:del w:id="22" w:author="Chambers Paul" w:date="2020-09-14T12:58:00Z">
        <w:r w:rsidR="00D2135E" w:rsidRPr="00A54F4E" w:rsidDel="008315E3">
          <w:rPr>
            <w:rFonts w:cs="Arial"/>
            <w:sz w:val="20"/>
            <w:szCs w:val="20"/>
            <w:rPrChange w:id="23" w:author="Chambers Paul" w:date="2020-09-14T13:01:00Z">
              <w:rPr>
                <w:rFonts w:cs="Arial"/>
                <w:sz w:val="20"/>
                <w:szCs w:val="20"/>
                <w:highlight w:val="magenta"/>
              </w:rPr>
            </w:rPrChange>
          </w:rPr>
          <w:delText>-</w:delText>
        </w:r>
      </w:del>
      <w:r w:rsidR="00D2135E" w:rsidRPr="00A54F4E">
        <w:rPr>
          <w:rFonts w:cs="Arial"/>
          <w:sz w:val="20"/>
          <w:szCs w:val="20"/>
          <w:rPrChange w:id="24" w:author="Chambers Paul" w:date="2020-09-14T13:01:00Z">
            <w:rPr>
              <w:rFonts w:cs="Arial"/>
              <w:sz w:val="20"/>
              <w:szCs w:val="20"/>
              <w:highlight w:val="magenta"/>
            </w:rPr>
          </w:rPrChange>
        </w:rPr>
        <w:t>)</w:t>
      </w:r>
      <w:r w:rsidR="00D2135E" w:rsidRPr="00A54F4E">
        <w:rPr>
          <w:rFonts w:cs="Arial"/>
          <w:sz w:val="20"/>
          <w:szCs w:val="20"/>
        </w:rPr>
        <w:t xml:space="preserve"> </w:t>
      </w:r>
      <w:r w:rsidR="00D2135E" w:rsidRPr="00A54F4E">
        <w:rPr>
          <w:rFonts w:cs="Arial"/>
          <w:iCs/>
          <w:sz w:val="20"/>
          <w:szCs w:val="20"/>
        </w:rPr>
        <w:t xml:space="preserve">Experimental Traffic Order </w:t>
      </w:r>
      <w:r w:rsidR="00D2135E" w:rsidRPr="00A54F4E">
        <w:rPr>
          <w:rFonts w:cs="Arial"/>
          <w:sz w:val="20"/>
          <w:szCs w:val="20"/>
        </w:rPr>
        <w:t>2020</w:t>
      </w:r>
    </w:p>
    <w:p w14:paraId="4C654E8D" w14:textId="6B4F8AB0" w:rsidR="00EF7C62" w:rsidRPr="00A54F4E" w:rsidRDefault="00EF7C62" w:rsidP="005277DF">
      <w:pPr>
        <w:ind w:left="567" w:hanging="567"/>
        <w:jc w:val="both"/>
        <w:rPr>
          <w:rFonts w:cs="Arial"/>
          <w:sz w:val="20"/>
          <w:szCs w:val="20"/>
        </w:rPr>
      </w:pPr>
      <w:r w:rsidRPr="00A54F4E">
        <w:rPr>
          <w:rFonts w:cs="Arial"/>
          <w:sz w:val="20"/>
          <w:szCs w:val="20"/>
        </w:rPr>
        <w:t>1.</w:t>
      </w:r>
      <w:r w:rsidRPr="00A54F4E">
        <w:rPr>
          <w:rFonts w:cs="Arial"/>
          <w:sz w:val="20"/>
          <w:szCs w:val="20"/>
        </w:rPr>
        <w:tab/>
        <w:t xml:space="preserve">NOTICE IS HEREBY GIVEN </w:t>
      </w:r>
      <w:r w:rsidR="00E80E89" w:rsidRPr="00A54F4E">
        <w:rPr>
          <w:rFonts w:cs="Arial"/>
          <w:sz w:val="20"/>
          <w:szCs w:val="20"/>
        </w:rPr>
        <w:t xml:space="preserve">that the Council of the London </w:t>
      </w:r>
      <w:r w:rsidR="007D615E" w:rsidRPr="00A54F4E">
        <w:rPr>
          <w:rFonts w:cs="Arial"/>
          <w:sz w:val="20"/>
          <w:szCs w:val="20"/>
        </w:rPr>
        <w:t xml:space="preserve">Borough of Haringey </w:t>
      </w:r>
      <w:r w:rsidR="00C745D0" w:rsidRPr="00A54F4E">
        <w:rPr>
          <w:rFonts w:cs="Arial"/>
          <w:sz w:val="20"/>
          <w:szCs w:val="20"/>
        </w:rPr>
        <w:t xml:space="preserve">(‘the Council’) </w:t>
      </w:r>
      <w:r w:rsidR="007D615E" w:rsidRPr="00A54F4E">
        <w:rPr>
          <w:rFonts w:cs="Arial"/>
          <w:sz w:val="20"/>
          <w:szCs w:val="20"/>
        </w:rPr>
        <w:t xml:space="preserve">on </w:t>
      </w:r>
      <w:ins w:id="25" w:author="Chambers Paul" w:date="2020-09-14T12:58:00Z">
        <w:r w:rsidR="008315E3" w:rsidRPr="00A54F4E">
          <w:rPr>
            <w:rFonts w:cs="Arial"/>
            <w:sz w:val="20"/>
            <w:szCs w:val="20"/>
          </w:rPr>
          <w:t>14</w:t>
        </w:r>
        <w:r w:rsidR="008315E3" w:rsidRPr="00A54F4E">
          <w:rPr>
            <w:rFonts w:cs="Arial"/>
            <w:sz w:val="20"/>
            <w:szCs w:val="20"/>
            <w:vertAlign w:val="superscript"/>
            <w:rPrChange w:id="26" w:author="Chambers Paul" w:date="2020-09-14T13:01:00Z">
              <w:rPr>
                <w:rFonts w:cs="Arial"/>
                <w:sz w:val="20"/>
                <w:szCs w:val="20"/>
              </w:rPr>
            </w:rPrChange>
          </w:rPr>
          <w:t>th</w:t>
        </w:r>
        <w:r w:rsidR="008315E3" w:rsidRPr="00A54F4E">
          <w:rPr>
            <w:rFonts w:cs="Arial"/>
            <w:sz w:val="20"/>
            <w:szCs w:val="20"/>
          </w:rPr>
          <w:t xml:space="preserve"> </w:t>
        </w:r>
      </w:ins>
      <w:ins w:id="27" w:author="Chambers Paul" w:date="2020-09-14T12:59:00Z">
        <w:r w:rsidR="008315E3" w:rsidRPr="00A54F4E">
          <w:rPr>
            <w:rFonts w:cs="Arial"/>
            <w:sz w:val="20"/>
            <w:szCs w:val="20"/>
          </w:rPr>
          <w:t>September 2020</w:t>
        </w:r>
      </w:ins>
      <w:del w:id="28" w:author="Chambers Paul" w:date="2020-09-14T12:59:00Z">
        <w:r w:rsidR="00BD53CE" w:rsidRPr="00A54F4E" w:rsidDel="008315E3">
          <w:rPr>
            <w:rFonts w:cs="Arial"/>
            <w:sz w:val="20"/>
            <w:szCs w:val="20"/>
            <w:rPrChange w:id="29" w:author="Chambers Paul" w:date="2020-09-14T13:01:00Z">
              <w:rPr>
                <w:rFonts w:cs="Arial"/>
                <w:sz w:val="20"/>
                <w:szCs w:val="20"/>
                <w:highlight w:val="magenta"/>
              </w:rPr>
            </w:rPrChange>
          </w:rPr>
          <w:delText>XX</w:delText>
        </w:r>
        <w:r w:rsidR="00BD53CE" w:rsidRPr="00A54F4E" w:rsidDel="008315E3">
          <w:rPr>
            <w:rFonts w:cs="Arial"/>
            <w:sz w:val="20"/>
            <w:szCs w:val="20"/>
          </w:rPr>
          <w:delText xml:space="preserve"> 2020</w:delText>
        </w:r>
      </w:del>
      <w:r w:rsidR="007D615E" w:rsidRPr="00A54F4E">
        <w:rPr>
          <w:rFonts w:cs="Arial"/>
          <w:sz w:val="20"/>
          <w:szCs w:val="20"/>
        </w:rPr>
        <w:t xml:space="preserve"> made </w:t>
      </w:r>
      <w:r w:rsidR="006D4A93" w:rsidRPr="00A54F4E">
        <w:rPr>
          <w:rFonts w:cs="Arial"/>
          <w:sz w:val="20"/>
          <w:szCs w:val="20"/>
        </w:rPr>
        <w:t>the above-mentioned Order under section</w:t>
      </w:r>
      <w:r w:rsidR="00D2135E" w:rsidRPr="00A54F4E">
        <w:rPr>
          <w:rFonts w:cs="Arial"/>
          <w:sz w:val="20"/>
          <w:szCs w:val="20"/>
        </w:rPr>
        <w:t xml:space="preserve">s 9 and 10 </w:t>
      </w:r>
      <w:r w:rsidR="006D4A93" w:rsidRPr="00A54F4E">
        <w:rPr>
          <w:rFonts w:cs="Arial"/>
          <w:sz w:val="20"/>
          <w:szCs w:val="20"/>
        </w:rPr>
        <w:t>of the Road Traffic Regulation Act 1984, as amended.</w:t>
      </w:r>
    </w:p>
    <w:p w14:paraId="7740E3FD" w14:textId="24207C71" w:rsidR="00D2135E" w:rsidRDefault="00004BC5" w:rsidP="007F1FCF">
      <w:pPr>
        <w:ind w:left="567" w:hanging="567"/>
        <w:jc w:val="both"/>
        <w:rPr>
          <w:rFonts w:cs="Arial"/>
          <w:sz w:val="20"/>
          <w:szCs w:val="20"/>
        </w:rPr>
      </w:pPr>
      <w:r w:rsidRPr="00A54F4E">
        <w:rPr>
          <w:rFonts w:cs="Arial"/>
          <w:sz w:val="20"/>
          <w:szCs w:val="20"/>
        </w:rPr>
        <w:t>2.</w:t>
      </w:r>
      <w:r w:rsidRPr="00A54F4E">
        <w:rPr>
          <w:rFonts w:cs="Arial"/>
          <w:sz w:val="20"/>
          <w:szCs w:val="20"/>
        </w:rPr>
        <w:tab/>
      </w:r>
      <w:r w:rsidR="00D2135E" w:rsidRPr="00A54F4E">
        <w:rPr>
          <w:rFonts w:cs="Arial"/>
          <w:sz w:val="20"/>
          <w:szCs w:val="20"/>
        </w:rPr>
        <w:t>The general effect of the Order</w:t>
      </w:r>
      <w:r w:rsidR="00AD41EF" w:rsidRPr="00A54F4E">
        <w:rPr>
          <w:rFonts w:cs="Arial"/>
          <w:sz w:val="20"/>
          <w:szCs w:val="20"/>
        </w:rPr>
        <w:t>s</w:t>
      </w:r>
      <w:r w:rsidR="00D2135E" w:rsidRPr="00A54F4E">
        <w:rPr>
          <w:rFonts w:cs="Arial"/>
          <w:sz w:val="20"/>
          <w:szCs w:val="20"/>
        </w:rPr>
        <w:t xml:space="preserve"> will be, on an experimental basis, on an Event Day (being a day on which a ‘Major Event’, that is, an Event with an expected attendance of 10,000 persons or more, is to take place at Tottenham Hotspur Stadium, other than an Event constituting a National Football League ‘NFL’ game being played at that stadium), as follows:-</w:t>
      </w:r>
    </w:p>
    <w:p w14:paraId="7E6E2455" w14:textId="3DC7388C" w:rsidR="00D2135E" w:rsidRPr="00883AED" w:rsidRDefault="00D2135E" w:rsidP="00D2135E">
      <w:pPr>
        <w:ind w:left="567"/>
        <w:jc w:val="both"/>
        <w:rPr>
          <w:rFonts w:cs="Arial"/>
          <w:sz w:val="20"/>
          <w:szCs w:val="20"/>
        </w:rPr>
      </w:pPr>
      <w:r>
        <w:rPr>
          <w:rFonts w:cs="Arial"/>
          <w:sz w:val="20"/>
          <w:szCs w:val="20"/>
        </w:rPr>
        <w:t xml:space="preserve">[Note: </w:t>
      </w:r>
      <w:r w:rsidRPr="00472AFD">
        <w:rPr>
          <w:rFonts w:cs="Arial"/>
          <w:sz w:val="20"/>
          <w:szCs w:val="20"/>
        </w:rPr>
        <w:t xml:space="preserve">These Orders revoke </w:t>
      </w:r>
      <w:r w:rsidRPr="00FE5386">
        <w:rPr>
          <w:rFonts w:cs="Arial"/>
          <w:sz w:val="20"/>
          <w:szCs w:val="20"/>
        </w:rPr>
        <w:t xml:space="preserve">the </w:t>
      </w:r>
      <w:r>
        <w:rPr>
          <w:rFonts w:cs="Arial"/>
          <w:sz w:val="20"/>
          <w:szCs w:val="20"/>
        </w:rPr>
        <w:t>previous</w:t>
      </w:r>
      <w:r w:rsidRPr="00472AFD">
        <w:rPr>
          <w:rFonts w:cs="Arial"/>
          <w:sz w:val="20"/>
          <w:szCs w:val="20"/>
        </w:rPr>
        <w:t xml:space="preserve"> experimental Orders relating to the Tottenham Hotspur Stadium Traffic Management Zone</w:t>
      </w:r>
      <w:r>
        <w:rPr>
          <w:rFonts w:cs="Arial"/>
          <w:sz w:val="20"/>
          <w:szCs w:val="20"/>
        </w:rPr>
        <w:t xml:space="preserve"> and create a new experiment with additional provisions not included in the previous experiment</w:t>
      </w:r>
      <w:r w:rsidR="007F1FCF">
        <w:rPr>
          <w:rFonts w:cs="Arial"/>
          <w:sz w:val="20"/>
          <w:szCs w:val="20"/>
        </w:rPr>
        <w:t xml:space="preserve">. Separate Experimental Orders that are not part of this Notice cover Events constituting a National Football League ‘NFL’ game being played at </w:t>
      </w:r>
      <w:r w:rsidR="007F1FCF" w:rsidRPr="00472AFD">
        <w:rPr>
          <w:rFonts w:cs="Arial"/>
          <w:sz w:val="20"/>
          <w:szCs w:val="20"/>
        </w:rPr>
        <w:t>Tottenham Hotspur Stadium</w:t>
      </w:r>
      <w:r>
        <w:rPr>
          <w:rFonts w:cs="Arial"/>
          <w:sz w:val="20"/>
          <w:szCs w:val="20"/>
        </w:rPr>
        <w:t>].</w:t>
      </w:r>
    </w:p>
    <w:p w14:paraId="69C034BC" w14:textId="444B4AAD" w:rsidR="004B37DB" w:rsidRPr="00D2135E" w:rsidRDefault="004B37DB" w:rsidP="004B37DB">
      <w:pPr>
        <w:ind w:left="1134" w:hanging="567"/>
        <w:jc w:val="both"/>
        <w:rPr>
          <w:rFonts w:cs="Arial"/>
          <w:sz w:val="20"/>
          <w:szCs w:val="20"/>
        </w:rPr>
      </w:pPr>
      <w:r w:rsidRPr="00D2135E">
        <w:rPr>
          <w:rFonts w:cs="Arial"/>
          <w:sz w:val="20"/>
          <w:szCs w:val="20"/>
        </w:rPr>
        <w:t>(a)</w:t>
      </w:r>
      <w:r w:rsidRPr="00D2135E">
        <w:rPr>
          <w:rFonts w:cs="Arial"/>
          <w:sz w:val="20"/>
          <w:szCs w:val="20"/>
        </w:rPr>
        <w:tab/>
      </w:r>
      <w:r w:rsidR="006F2029" w:rsidRPr="00D2135E">
        <w:rPr>
          <w:rFonts w:cs="Arial"/>
          <w:sz w:val="20"/>
          <w:szCs w:val="20"/>
        </w:rPr>
        <w:t>from</w:t>
      </w:r>
      <w:r w:rsidRPr="00D2135E">
        <w:rPr>
          <w:rFonts w:cs="Arial"/>
          <w:sz w:val="20"/>
          <w:szCs w:val="20"/>
        </w:rPr>
        <w:t xml:space="preserve"> 8 a.m. </w:t>
      </w:r>
      <w:r w:rsidR="0051131F" w:rsidRPr="00D2135E">
        <w:rPr>
          <w:rFonts w:cs="Arial"/>
          <w:sz w:val="20"/>
          <w:szCs w:val="20"/>
        </w:rPr>
        <w:t xml:space="preserve">on the day of </w:t>
      </w:r>
      <w:r w:rsidR="00B46152" w:rsidRPr="00D2135E">
        <w:rPr>
          <w:rFonts w:cs="Arial"/>
          <w:sz w:val="20"/>
          <w:szCs w:val="20"/>
        </w:rPr>
        <w:t>an</w:t>
      </w:r>
      <w:r w:rsidR="0051131F" w:rsidRPr="00D2135E">
        <w:rPr>
          <w:rFonts w:cs="Arial"/>
          <w:sz w:val="20"/>
          <w:szCs w:val="20"/>
        </w:rPr>
        <w:t xml:space="preserve"> Event </w:t>
      </w:r>
      <w:r w:rsidRPr="00D2135E">
        <w:rPr>
          <w:rFonts w:cs="Arial"/>
          <w:sz w:val="20"/>
          <w:szCs w:val="20"/>
        </w:rPr>
        <w:t xml:space="preserve">until 1 hour after the conclusion of </w:t>
      </w:r>
      <w:r w:rsidR="0051131F" w:rsidRPr="00D2135E">
        <w:rPr>
          <w:rFonts w:cs="Arial"/>
          <w:sz w:val="20"/>
          <w:szCs w:val="20"/>
        </w:rPr>
        <w:t>th</w:t>
      </w:r>
      <w:r w:rsidR="00B46152" w:rsidRPr="00D2135E">
        <w:rPr>
          <w:rFonts w:cs="Arial"/>
          <w:sz w:val="20"/>
          <w:szCs w:val="20"/>
        </w:rPr>
        <w:t>at</w:t>
      </w:r>
      <w:r w:rsidRPr="00D2135E">
        <w:rPr>
          <w:rFonts w:cs="Arial"/>
          <w:sz w:val="20"/>
          <w:szCs w:val="20"/>
        </w:rPr>
        <w:t xml:space="preserve"> Event (or as directed by the Event Day Commander - being the Senior Police Officer co-ordinating Police and Traffic Management activities in respect of that Event), to prohibit all vehicles (including pedal cycles) from entering WORCESTER AVENUE N17;</w:t>
      </w:r>
    </w:p>
    <w:p w14:paraId="2DF83701" w14:textId="2D5F6BF5" w:rsidR="004B37DB" w:rsidRPr="00D2135E" w:rsidRDefault="004B37DB" w:rsidP="004B37DB">
      <w:pPr>
        <w:ind w:left="1134" w:hanging="567"/>
        <w:jc w:val="both"/>
        <w:rPr>
          <w:rFonts w:cs="Arial"/>
          <w:sz w:val="20"/>
          <w:szCs w:val="20"/>
        </w:rPr>
      </w:pPr>
      <w:r w:rsidRPr="00D2135E">
        <w:rPr>
          <w:rFonts w:cs="Arial"/>
          <w:sz w:val="20"/>
          <w:szCs w:val="20"/>
        </w:rPr>
        <w:t>(b)</w:t>
      </w:r>
      <w:r w:rsidRPr="00D2135E">
        <w:rPr>
          <w:rFonts w:cs="Arial"/>
          <w:sz w:val="20"/>
          <w:szCs w:val="20"/>
        </w:rPr>
        <w:tab/>
      </w:r>
      <w:r w:rsidR="006F2029" w:rsidRPr="00D2135E">
        <w:rPr>
          <w:rFonts w:cs="Arial"/>
          <w:sz w:val="20"/>
          <w:szCs w:val="20"/>
        </w:rPr>
        <w:t xml:space="preserve">from up to </w:t>
      </w:r>
      <w:r w:rsidR="00D92491" w:rsidRPr="00D2135E">
        <w:rPr>
          <w:rFonts w:cs="Arial"/>
          <w:sz w:val="20"/>
          <w:szCs w:val="20"/>
        </w:rPr>
        <w:t>3</w:t>
      </w:r>
      <w:r w:rsidRPr="00D2135E">
        <w:rPr>
          <w:rFonts w:cs="Arial"/>
          <w:sz w:val="20"/>
          <w:szCs w:val="20"/>
        </w:rPr>
        <w:t xml:space="preserve"> hours before the advertised start time of </w:t>
      </w:r>
      <w:r w:rsidR="00B46152" w:rsidRPr="00D2135E">
        <w:rPr>
          <w:rFonts w:cs="Arial"/>
          <w:sz w:val="20"/>
          <w:szCs w:val="20"/>
        </w:rPr>
        <w:t>an</w:t>
      </w:r>
      <w:r w:rsidRPr="00D2135E">
        <w:rPr>
          <w:rFonts w:cs="Arial"/>
          <w:sz w:val="20"/>
          <w:szCs w:val="20"/>
        </w:rPr>
        <w:t xml:space="preserve"> Event until 1 hour</w:t>
      </w:r>
      <w:r w:rsidR="0005115E">
        <w:rPr>
          <w:rFonts w:cs="Arial"/>
          <w:sz w:val="20"/>
          <w:szCs w:val="20"/>
        </w:rPr>
        <w:t xml:space="preserve"> and 30 minute</w:t>
      </w:r>
      <w:r w:rsidR="00D92491" w:rsidRPr="00D2135E">
        <w:rPr>
          <w:rFonts w:cs="Arial"/>
          <w:sz w:val="20"/>
          <w:szCs w:val="20"/>
        </w:rPr>
        <w:t>s</w:t>
      </w:r>
      <w:r w:rsidRPr="00D2135E">
        <w:rPr>
          <w:rFonts w:cs="Arial"/>
          <w:sz w:val="20"/>
          <w:szCs w:val="20"/>
        </w:rPr>
        <w:t xml:space="preserve"> after the conclusion of that Event (or as directed by the Event Day Commander), to prohibit all vehicles (including pedal cycles) from entering </w:t>
      </w:r>
      <w:r w:rsidR="00D92491" w:rsidRPr="00D2135E">
        <w:rPr>
          <w:rFonts w:cs="Arial"/>
          <w:sz w:val="20"/>
          <w:szCs w:val="20"/>
        </w:rPr>
        <w:t>LOVE LANE N17 and WHITEHALL STREET N17 between its junctions with Love Lane and High Road, Tottenham;</w:t>
      </w:r>
    </w:p>
    <w:p w14:paraId="3DEA2E1E" w14:textId="365874B6" w:rsidR="003153F6" w:rsidRPr="00D2135E" w:rsidRDefault="004B37DB" w:rsidP="004B37DB">
      <w:pPr>
        <w:ind w:left="1134" w:hanging="567"/>
        <w:jc w:val="both"/>
        <w:rPr>
          <w:rFonts w:cs="Arial"/>
          <w:sz w:val="20"/>
          <w:szCs w:val="20"/>
        </w:rPr>
      </w:pPr>
      <w:r w:rsidRPr="00D2135E">
        <w:rPr>
          <w:rFonts w:cs="Arial"/>
          <w:sz w:val="20"/>
          <w:szCs w:val="20"/>
        </w:rPr>
        <w:t>(c)</w:t>
      </w:r>
      <w:r w:rsidRPr="00D2135E">
        <w:rPr>
          <w:rFonts w:cs="Arial"/>
          <w:sz w:val="20"/>
          <w:szCs w:val="20"/>
        </w:rPr>
        <w:tab/>
      </w:r>
      <w:r w:rsidR="006F2029" w:rsidRPr="00D2135E">
        <w:rPr>
          <w:rFonts w:cs="Arial"/>
          <w:sz w:val="20"/>
          <w:szCs w:val="20"/>
        </w:rPr>
        <w:t xml:space="preserve">from up to </w:t>
      </w:r>
      <w:r w:rsidR="003153F6" w:rsidRPr="00D2135E">
        <w:rPr>
          <w:rFonts w:cs="Arial"/>
          <w:sz w:val="20"/>
          <w:szCs w:val="20"/>
        </w:rPr>
        <w:t xml:space="preserve">3 hours before the advertised start time of </w:t>
      </w:r>
      <w:r w:rsidR="00B46152" w:rsidRPr="00D2135E">
        <w:rPr>
          <w:rFonts w:cs="Arial"/>
          <w:sz w:val="20"/>
          <w:szCs w:val="20"/>
        </w:rPr>
        <w:t xml:space="preserve">an </w:t>
      </w:r>
      <w:r w:rsidR="003153F6" w:rsidRPr="00D2135E">
        <w:rPr>
          <w:rFonts w:cs="Arial"/>
          <w:sz w:val="20"/>
          <w:szCs w:val="20"/>
        </w:rPr>
        <w:t xml:space="preserve">Event until 1 hour after the conclusion of that Event (or as directed by the </w:t>
      </w:r>
      <w:r w:rsidR="002F259F" w:rsidRPr="00D2135E">
        <w:rPr>
          <w:rFonts w:cs="Arial"/>
          <w:sz w:val="20"/>
          <w:szCs w:val="20"/>
        </w:rPr>
        <w:t>Event Day Commander</w:t>
      </w:r>
      <w:r w:rsidR="003153F6" w:rsidRPr="00D2135E">
        <w:rPr>
          <w:rFonts w:cs="Arial"/>
          <w:sz w:val="20"/>
          <w:szCs w:val="20"/>
        </w:rPr>
        <w:t>), to:-</w:t>
      </w:r>
    </w:p>
    <w:p w14:paraId="5C2ADBFE" w14:textId="34295C37" w:rsidR="00004BC5" w:rsidRPr="00D2135E" w:rsidRDefault="00004BC5" w:rsidP="004B37DB">
      <w:pPr>
        <w:ind w:left="1701" w:hanging="567"/>
        <w:jc w:val="both"/>
        <w:rPr>
          <w:rFonts w:cs="Arial"/>
          <w:sz w:val="20"/>
          <w:szCs w:val="20"/>
        </w:rPr>
      </w:pPr>
      <w:r w:rsidRPr="00D2135E">
        <w:rPr>
          <w:rFonts w:cs="Arial"/>
          <w:sz w:val="20"/>
          <w:szCs w:val="20"/>
        </w:rPr>
        <w:t>(</w:t>
      </w:r>
      <w:r w:rsidR="004B37DB" w:rsidRPr="00D2135E">
        <w:rPr>
          <w:rFonts w:cs="Arial"/>
          <w:sz w:val="20"/>
          <w:szCs w:val="20"/>
        </w:rPr>
        <w:t>i</w:t>
      </w:r>
      <w:r w:rsidRPr="00D2135E">
        <w:rPr>
          <w:rFonts w:cs="Arial"/>
          <w:sz w:val="20"/>
          <w:szCs w:val="20"/>
        </w:rPr>
        <w:t>)</w:t>
      </w:r>
      <w:r w:rsidRPr="00D2135E">
        <w:rPr>
          <w:rFonts w:cs="Arial"/>
          <w:sz w:val="20"/>
          <w:szCs w:val="20"/>
        </w:rPr>
        <w:tab/>
      </w:r>
      <w:r w:rsidR="00774869" w:rsidRPr="00D2135E">
        <w:rPr>
          <w:rFonts w:cs="Arial"/>
          <w:sz w:val="20"/>
          <w:szCs w:val="20"/>
        </w:rPr>
        <w:t xml:space="preserve">prohibit </w:t>
      </w:r>
      <w:r w:rsidR="00E42102" w:rsidRPr="00D2135E">
        <w:rPr>
          <w:rFonts w:cs="Arial"/>
          <w:sz w:val="20"/>
          <w:szCs w:val="20"/>
        </w:rPr>
        <w:t xml:space="preserve">all vehicles, other than (when directed as safe to do so by the Event Day Commander) </w:t>
      </w:r>
      <w:r w:rsidR="00774869" w:rsidRPr="00D2135E">
        <w:rPr>
          <w:rFonts w:cs="Arial"/>
          <w:sz w:val="20"/>
          <w:szCs w:val="20"/>
        </w:rPr>
        <w:t>buses</w:t>
      </w:r>
      <w:r w:rsidR="00E22502" w:rsidRPr="00D2135E">
        <w:rPr>
          <w:rFonts w:cs="Arial"/>
          <w:sz w:val="20"/>
          <w:szCs w:val="20"/>
        </w:rPr>
        <w:t xml:space="preserve">, </w:t>
      </w:r>
      <w:r w:rsidR="00B40A5F" w:rsidRPr="00D2135E">
        <w:rPr>
          <w:rFonts w:cs="Arial"/>
          <w:sz w:val="20"/>
          <w:szCs w:val="20"/>
        </w:rPr>
        <w:t xml:space="preserve">pedal cycles, </w:t>
      </w:r>
      <w:r w:rsidR="00E22502" w:rsidRPr="00D2135E">
        <w:rPr>
          <w:rFonts w:cs="Arial"/>
          <w:sz w:val="20"/>
          <w:szCs w:val="20"/>
        </w:rPr>
        <w:t>permit holders</w:t>
      </w:r>
      <w:r w:rsidR="0052331E" w:rsidRPr="00D2135E">
        <w:rPr>
          <w:rFonts w:cs="Arial"/>
          <w:sz w:val="20"/>
          <w:szCs w:val="20"/>
        </w:rPr>
        <w:t>’ vehicles</w:t>
      </w:r>
      <w:r w:rsidR="00E22502" w:rsidRPr="00D2135E">
        <w:rPr>
          <w:rFonts w:cs="Arial"/>
          <w:sz w:val="20"/>
          <w:szCs w:val="20"/>
        </w:rPr>
        <w:t xml:space="preserve"> and vehicles requiring access to premises</w:t>
      </w:r>
      <w:r w:rsidR="00E42102" w:rsidRPr="00D2135E">
        <w:rPr>
          <w:rFonts w:cs="Arial"/>
          <w:sz w:val="20"/>
          <w:szCs w:val="20"/>
        </w:rPr>
        <w:t xml:space="preserve"> </w:t>
      </w:r>
      <w:r w:rsidR="00E22502" w:rsidRPr="00D2135E">
        <w:rPr>
          <w:rFonts w:cs="Arial"/>
          <w:sz w:val="20"/>
          <w:szCs w:val="20"/>
        </w:rPr>
        <w:t>from entering HIGH ROAD, TOTTENHAM</w:t>
      </w:r>
      <w:r w:rsidR="001A2B73" w:rsidRPr="00D2135E">
        <w:rPr>
          <w:rFonts w:cs="Arial"/>
          <w:sz w:val="20"/>
          <w:szCs w:val="20"/>
        </w:rPr>
        <w:t xml:space="preserve"> N17</w:t>
      </w:r>
      <w:r w:rsidR="00E22502" w:rsidRPr="00D2135E">
        <w:rPr>
          <w:rFonts w:cs="Arial"/>
          <w:sz w:val="20"/>
          <w:szCs w:val="20"/>
        </w:rPr>
        <w:t xml:space="preserve"> between its junctions with Lansdowne Road and White Hart Lane;</w:t>
      </w:r>
    </w:p>
    <w:p w14:paraId="0E02E3F9" w14:textId="4974F467" w:rsidR="009B1091" w:rsidRPr="00D2135E" w:rsidRDefault="009E4F0E" w:rsidP="004B37DB">
      <w:pPr>
        <w:ind w:left="1701" w:hanging="567"/>
        <w:jc w:val="both"/>
        <w:rPr>
          <w:rFonts w:cs="Arial"/>
          <w:sz w:val="20"/>
          <w:szCs w:val="20"/>
        </w:rPr>
      </w:pPr>
      <w:r w:rsidRPr="00D2135E">
        <w:rPr>
          <w:rFonts w:cs="Arial"/>
          <w:sz w:val="20"/>
          <w:szCs w:val="20"/>
        </w:rPr>
        <w:t>(</w:t>
      </w:r>
      <w:r w:rsidR="004B37DB" w:rsidRPr="00D2135E">
        <w:rPr>
          <w:rFonts w:cs="Arial"/>
          <w:sz w:val="20"/>
          <w:szCs w:val="20"/>
        </w:rPr>
        <w:t>ii</w:t>
      </w:r>
      <w:r w:rsidRPr="00D2135E">
        <w:rPr>
          <w:rFonts w:cs="Arial"/>
          <w:sz w:val="20"/>
          <w:szCs w:val="20"/>
        </w:rPr>
        <w:t>)</w:t>
      </w:r>
      <w:r w:rsidRPr="00D2135E">
        <w:rPr>
          <w:rFonts w:cs="Arial"/>
          <w:sz w:val="20"/>
          <w:szCs w:val="20"/>
        </w:rPr>
        <w:tab/>
      </w:r>
      <w:r w:rsidR="00E22502" w:rsidRPr="00D2135E">
        <w:rPr>
          <w:rFonts w:cs="Arial"/>
          <w:sz w:val="20"/>
          <w:szCs w:val="20"/>
        </w:rPr>
        <w:t>prohibit all vehicles (including pedal cycles) from entering</w:t>
      </w:r>
      <w:r w:rsidR="00BD53CE" w:rsidRPr="00D2135E">
        <w:rPr>
          <w:rFonts w:cs="Arial"/>
          <w:sz w:val="20"/>
          <w:szCs w:val="20"/>
        </w:rPr>
        <w:t xml:space="preserve"> C</w:t>
      </w:r>
      <w:r w:rsidR="00E22502" w:rsidRPr="00D2135E">
        <w:rPr>
          <w:rFonts w:cs="Arial"/>
          <w:sz w:val="20"/>
          <w:szCs w:val="20"/>
        </w:rPr>
        <w:t xml:space="preserve">HURCH ROAD </w:t>
      </w:r>
      <w:r w:rsidR="001A2B73" w:rsidRPr="00D2135E">
        <w:rPr>
          <w:rFonts w:cs="Arial"/>
          <w:sz w:val="20"/>
          <w:szCs w:val="20"/>
        </w:rPr>
        <w:t xml:space="preserve">N17 </w:t>
      </w:r>
      <w:r w:rsidR="00E22502" w:rsidRPr="00D2135E">
        <w:rPr>
          <w:rFonts w:cs="Arial"/>
          <w:sz w:val="20"/>
          <w:szCs w:val="20"/>
        </w:rPr>
        <w:t>between its junctions with Brereton</w:t>
      </w:r>
      <w:r w:rsidR="00D92491" w:rsidRPr="00D2135E">
        <w:rPr>
          <w:rFonts w:cs="Arial"/>
          <w:sz w:val="20"/>
          <w:szCs w:val="20"/>
        </w:rPr>
        <w:t xml:space="preserve"> Road and High Road, Tottenham</w:t>
      </w:r>
      <w:r w:rsidR="00D84AE7">
        <w:rPr>
          <w:rFonts w:cs="Arial"/>
          <w:sz w:val="20"/>
          <w:szCs w:val="20"/>
        </w:rPr>
        <w:t>;</w:t>
      </w:r>
      <w:r w:rsidR="00BD53CE" w:rsidRPr="00D2135E">
        <w:rPr>
          <w:rFonts w:cs="Arial"/>
          <w:sz w:val="20"/>
          <w:szCs w:val="20"/>
        </w:rPr>
        <w:t xml:space="preserve"> </w:t>
      </w:r>
      <w:r w:rsidR="00D92491" w:rsidRPr="00D2135E">
        <w:rPr>
          <w:rFonts w:cs="Arial"/>
          <w:sz w:val="20"/>
          <w:szCs w:val="20"/>
        </w:rPr>
        <w:t>and PARK LANE N17 between its junctions with High Road, Tottenham and Sutherland Road;</w:t>
      </w:r>
    </w:p>
    <w:p w14:paraId="09E9C590" w14:textId="3C0D18EE" w:rsidR="00E22502" w:rsidRPr="00883AED" w:rsidRDefault="00E22502" w:rsidP="004B37DB">
      <w:pPr>
        <w:ind w:left="1701" w:hanging="567"/>
        <w:jc w:val="both"/>
        <w:rPr>
          <w:rFonts w:cs="Arial"/>
          <w:sz w:val="20"/>
          <w:szCs w:val="20"/>
        </w:rPr>
      </w:pPr>
      <w:r w:rsidRPr="00D2135E">
        <w:rPr>
          <w:rFonts w:cs="Arial"/>
          <w:sz w:val="20"/>
          <w:szCs w:val="20"/>
        </w:rPr>
        <w:t>(</w:t>
      </w:r>
      <w:r w:rsidR="004B37DB" w:rsidRPr="00D2135E">
        <w:rPr>
          <w:rFonts w:cs="Arial"/>
          <w:sz w:val="20"/>
          <w:szCs w:val="20"/>
        </w:rPr>
        <w:t>iii</w:t>
      </w:r>
      <w:r w:rsidRPr="00D2135E">
        <w:rPr>
          <w:rFonts w:cs="Arial"/>
          <w:sz w:val="20"/>
          <w:szCs w:val="20"/>
        </w:rPr>
        <w:t>)</w:t>
      </w:r>
      <w:r w:rsidRPr="00D2135E">
        <w:rPr>
          <w:rFonts w:cs="Arial"/>
          <w:sz w:val="20"/>
          <w:szCs w:val="20"/>
        </w:rPr>
        <w:tab/>
        <w:t xml:space="preserve">prohibit motor vehicles, other than </w:t>
      </w:r>
      <w:r w:rsidR="00B40A5F" w:rsidRPr="00D2135E">
        <w:rPr>
          <w:rFonts w:cs="Arial"/>
          <w:sz w:val="20"/>
          <w:szCs w:val="20"/>
        </w:rPr>
        <w:t xml:space="preserve">(when </w:t>
      </w:r>
      <w:r w:rsidR="00687AE8" w:rsidRPr="00D2135E">
        <w:rPr>
          <w:rFonts w:cs="Arial"/>
          <w:sz w:val="20"/>
          <w:szCs w:val="20"/>
        </w:rPr>
        <w:t xml:space="preserve">directed as safe to do so by </w:t>
      </w:r>
      <w:r w:rsidR="00B40A5F" w:rsidRPr="00D2135E">
        <w:rPr>
          <w:rFonts w:cs="Arial"/>
          <w:sz w:val="20"/>
          <w:szCs w:val="20"/>
        </w:rPr>
        <w:t xml:space="preserve">the Event Day Commander) </w:t>
      </w:r>
      <w:r w:rsidRPr="00D2135E">
        <w:rPr>
          <w:rFonts w:cs="Arial"/>
          <w:sz w:val="20"/>
          <w:szCs w:val="20"/>
        </w:rPr>
        <w:t>permit holders</w:t>
      </w:r>
      <w:r w:rsidR="0052331E" w:rsidRPr="00D2135E">
        <w:rPr>
          <w:rFonts w:cs="Arial"/>
          <w:sz w:val="20"/>
          <w:szCs w:val="20"/>
        </w:rPr>
        <w:t>’ vehicles</w:t>
      </w:r>
      <w:r w:rsidRPr="00D2135E">
        <w:rPr>
          <w:rFonts w:cs="Arial"/>
          <w:sz w:val="20"/>
          <w:szCs w:val="20"/>
        </w:rPr>
        <w:t xml:space="preserve"> and vehicles requiring access to premises</w:t>
      </w:r>
      <w:r w:rsidR="00687AE8" w:rsidRPr="00D2135E">
        <w:rPr>
          <w:rFonts w:cs="Arial"/>
          <w:sz w:val="20"/>
          <w:szCs w:val="20"/>
        </w:rPr>
        <w:t>,</w:t>
      </w:r>
      <w:r w:rsidRPr="00D2135E">
        <w:rPr>
          <w:rFonts w:cs="Arial"/>
          <w:sz w:val="20"/>
          <w:szCs w:val="20"/>
        </w:rPr>
        <w:t xml:space="preserve"> from entering </w:t>
      </w:r>
      <w:r w:rsidR="00B667B6" w:rsidRPr="00D2135E">
        <w:rPr>
          <w:rFonts w:cs="Arial"/>
          <w:sz w:val="20"/>
          <w:szCs w:val="20"/>
        </w:rPr>
        <w:t>ARGYLE PASSAGE N17</w:t>
      </w:r>
      <w:r w:rsidR="00BD53CE" w:rsidRPr="00D2135E">
        <w:rPr>
          <w:rFonts w:cs="Arial"/>
          <w:sz w:val="20"/>
          <w:szCs w:val="20"/>
        </w:rPr>
        <w:t>;</w:t>
      </w:r>
      <w:r w:rsidR="00B667B6" w:rsidRPr="00D2135E">
        <w:rPr>
          <w:rFonts w:cs="Arial"/>
          <w:sz w:val="20"/>
          <w:szCs w:val="20"/>
        </w:rPr>
        <w:t xml:space="preserve"> </w:t>
      </w:r>
      <w:r w:rsidR="0052331E" w:rsidRPr="00D2135E">
        <w:rPr>
          <w:rFonts w:cs="Arial"/>
          <w:sz w:val="20"/>
          <w:szCs w:val="20"/>
        </w:rPr>
        <w:t>ARGYLE ROAD</w:t>
      </w:r>
      <w:r w:rsidR="001A2B73" w:rsidRPr="00D2135E">
        <w:rPr>
          <w:rFonts w:cs="Arial"/>
          <w:sz w:val="20"/>
          <w:szCs w:val="20"/>
        </w:rPr>
        <w:t xml:space="preserve"> N17</w:t>
      </w:r>
      <w:r w:rsidR="00BD53CE" w:rsidRPr="00D2135E">
        <w:rPr>
          <w:rFonts w:cs="Arial"/>
          <w:sz w:val="20"/>
          <w:szCs w:val="20"/>
        </w:rPr>
        <w:t>;</w:t>
      </w:r>
      <w:r w:rsidR="0052331E" w:rsidRPr="00D2135E">
        <w:rPr>
          <w:rFonts w:cs="Arial"/>
          <w:sz w:val="20"/>
          <w:szCs w:val="20"/>
        </w:rPr>
        <w:t xml:space="preserve"> ASHFORD MEWS</w:t>
      </w:r>
      <w:r w:rsidR="001A2B73" w:rsidRPr="00D2135E">
        <w:rPr>
          <w:rFonts w:cs="Arial"/>
          <w:sz w:val="20"/>
          <w:szCs w:val="20"/>
        </w:rPr>
        <w:t xml:space="preserve"> N17</w:t>
      </w:r>
      <w:r w:rsidR="00BD53CE" w:rsidRPr="00D2135E">
        <w:rPr>
          <w:rFonts w:cs="Arial"/>
          <w:sz w:val="20"/>
          <w:szCs w:val="20"/>
        </w:rPr>
        <w:t>;</w:t>
      </w:r>
      <w:r w:rsidR="0052331E" w:rsidRPr="00D2135E">
        <w:rPr>
          <w:rFonts w:cs="Arial"/>
          <w:sz w:val="20"/>
          <w:szCs w:val="20"/>
        </w:rPr>
        <w:t xml:space="preserve"> BR</w:t>
      </w:r>
      <w:r w:rsidR="00781647" w:rsidRPr="00D2135E">
        <w:rPr>
          <w:rFonts w:cs="Arial"/>
          <w:sz w:val="20"/>
          <w:szCs w:val="20"/>
        </w:rPr>
        <w:t>ERETON ROAD</w:t>
      </w:r>
      <w:r w:rsidR="001A2B73" w:rsidRPr="00D2135E">
        <w:rPr>
          <w:rFonts w:cs="Arial"/>
          <w:sz w:val="20"/>
          <w:szCs w:val="20"/>
        </w:rPr>
        <w:t xml:space="preserve"> N17</w:t>
      </w:r>
      <w:r w:rsidR="00BD53CE" w:rsidRPr="00D2135E">
        <w:rPr>
          <w:rFonts w:cs="Arial"/>
          <w:sz w:val="20"/>
          <w:szCs w:val="20"/>
        </w:rPr>
        <w:t>;</w:t>
      </w:r>
      <w:r w:rsidR="00781647" w:rsidRPr="00D2135E">
        <w:rPr>
          <w:rFonts w:cs="Arial"/>
          <w:sz w:val="20"/>
          <w:szCs w:val="20"/>
        </w:rPr>
        <w:t xml:space="preserve"> </w:t>
      </w:r>
      <w:r w:rsidR="0019625E" w:rsidRPr="00D2135E">
        <w:rPr>
          <w:rFonts w:cs="Arial"/>
          <w:sz w:val="20"/>
          <w:szCs w:val="20"/>
        </w:rPr>
        <w:t>BROMLEY</w:t>
      </w:r>
      <w:r w:rsidR="0019625E" w:rsidRPr="00883AED">
        <w:rPr>
          <w:rFonts w:cs="Arial"/>
          <w:sz w:val="20"/>
          <w:szCs w:val="20"/>
        </w:rPr>
        <w:t xml:space="preserve"> ROAD N17</w:t>
      </w:r>
      <w:r w:rsidR="00BD53CE">
        <w:rPr>
          <w:rFonts w:cs="Arial"/>
          <w:sz w:val="20"/>
          <w:szCs w:val="20"/>
        </w:rPr>
        <w:t>;</w:t>
      </w:r>
      <w:r w:rsidR="0019625E" w:rsidRPr="00883AED">
        <w:rPr>
          <w:rFonts w:cs="Arial"/>
          <w:sz w:val="20"/>
          <w:szCs w:val="20"/>
        </w:rPr>
        <w:t xml:space="preserve"> CAMPBELL ROAD N17</w:t>
      </w:r>
      <w:r w:rsidR="00BD53CE">
        <w:rPr>
          <w:rFonts w:cs="Arial"/>
          <w:sz w:val="20"/>
          <w:szCs w:val="20"/>
        </w:rPr>
        <w:t>;</w:t>
      </w:r>
      <w:r w:rsidR="0019625E" w:rsidRPr="00883AED">
        <w:rPr>
          <w:rFonts w:cs="Arial"/>
          <w:sz w:val="20"/>
          <w:szCs w:val="20"/>
        </w:rPr>
        <w:t xml:space="preserve"> CEDAR ROAD N17</w:t>
      </w:r>
      <w:r w:rsidR="00BD53CE">
        <w:rPr>
          <w:rFonts w:cs="Arial"/>
          <w:sz w:val="20"/>
          <w:szCs w:val="20"/>
        </w:rPr>
        <w:t>;</w:t>
      </w:r>
      <w:r w:rsidR="0019625E" w:rsidRPr="00883AED">
        <w:rPr>
          <w:rFonts w:cs="Arial"/>
          <w:sz w:val="20"/>
          <w:szCs w:val="20"/>
        </w:rPr>
        <w:t xml:space="preserve"> CHURCH ROAD N17 between its junctions with King Street and Brereton Road</w:t>
      </w:r>
      <w:r w:rsidR="00BD53CE">
        <w:rPr>
          <w:rFonts w:cs="Arial"/>
          <w:sz w:val="20"/>
          <w:szCs w:val="20"/>
        </w:rPr>
        <w:t>;</w:t>
      </w:r>
      <w:r w:rsidR="0019625E" w:rsidRPr="00883AED">
        <w:rPr>
          <w:rFonts w:cs="Arial"/>
          <w:sz w:val="20"/>
          <w:szCs w:val="20"/>
        </w:rPr>
        <w:t xml:space="preserve"> GASCOIGNE CLOSE N17</w:t>
      </w:r>
      <w:r w:rsidR="00BD53CE">
        <w:rPr>
          <w:rFonts w:cs="Arial"/>
          <w:sz w:val="20"/>
          <w:szCs w:val="20"/>
        </w:rPr>
        <w:t>;</w:t>
      </w:r>
      <w:r w:rsidR="0019625E" w:rsidRPr="00883AED">
        <w:rPr>
          <w:rFonts w:cs="Arial"/>
          <w:sz w:val="20"/>
          <w:szCs w:val="20"/>
        </w:rPr>
        <w:t xml:space="preserve"> HAMPDEN LANE N17</w:t>
      </w:r>
      <w:r w:rsidR="00BD53CE">
        <w:rPr>
          <w:rFonts w:cs="Arial"/>
          <w:sz w:val="20"/>
          <w:szCs w:val="20"/>
        </w:rPr>
        <w:t>;</w:t>
      </w:r>
      <w:r w:rsidR="0019625E" w:rsidRPr="00883AED">
        <w:rPr>
          <w:rFonts w:cs="Arial"/>
          <w:sz w:val="20"/>
          <w:szCs w:val="20"/>
        </w:rPr>
        <w:t xml:space="preserve"> HAMPDEN ROAD N17</w:t>
      </w:r>
      <w:r w:rsidR="00BD53CE">
        <w:rPr>
          <w:rFonts w:cs="Arial"/>
          <w:sz w:val="20"/>
          <w:szCs w:val="20"/>
        </w:rPr>
        <w:t>;</w:t>
      </w:r>
      <w:r w:rsidR="0019625E" w:rsidRPr="00883AED">
        <w:rPr>
          <w:rFonts w:cs="Arial"/>
          <w:sz w:val="20"/>
          <w:szCs w:val="20"/>
        </w:rPr>
        <w:t xml:space="preserve"> JAMES PLACE N17</w:t>
      </w:r>
      <w:r w:rsidR="00BD53CE">
        <w:rPr>
          <w:rFonts w:cs="Arial"/>
          <w:sz w:val="20"/>
          <w:szCs w:val="20"/>
        </w:rPr>
        <w:t>;</w:t>
      </w:r>
      <w:r w:rsidR="0019625E" w:rsidRPr="00883AED">
        <w:rPr>
          <w:rFonts w:cs="Arial"/>
          <w:sz w:val="20"/>
          <w:szCs w:val="20"/>
        </w:rPr>
        <w:t xml:space="preserve"> LANCASTER CLOSE N17</w:t>
      </w:r>
      <w:r w:rsidR="00BD53CE">
        <w:rPr>
          <w:rFonts w:cs="Arial"/>
          <w:sz w:val="20"/>
          <w:szCs w:val="20"/>
        </w:rPr>
        <w:t>;</w:t>
      </w:r>
      <w:r w:rsidR="0019625E" w:rsidRPr="00883AED">
        <w:rPr>
          <w:rFonts w:cs="Arial"/>
          <w:sz w:val="20"/>
          <w:szCs w:val="20"/>
        </w:rPr>
        <w:t xml:space="preserve"> </w:t>
      </w:r>
      <w:r w:rsidR="00DF60B1" w:rsidRPr="00883AED">
        <w:rPr>
          <w:rFonts w:cs="Arial"/>
          <w:sz w:val="20"/>
          <w:szCs w:val="20"/>
        </w:rPr>
        <w:t>MOSELLE PLACE N17</w:t>
      </w:r>
      <w:r w:rsidR="00BD53CE">
        <w:rPr>
          <w:rFonts w:cs="Arial"/>
          <w:sz w:val="20"/>
          <w:szCs w:val="20"/>
        </w:rPr>
        <w:t>;</w:t>
      </w:r>
      <w:r w:rsidR="00DF60B1" w:rsidRPr="00883AED">
        <w:rPr>
          <w:rFonts w:cs="Arial"/>
          <w:sz w:val="20"/>
          <w:szCs w:val="20"/>
        </w:rPr>
        <w:t xml:space="preserve"> </w:t>
      </w:r>
      <w:r w:rsidR="009B7F9F" w:rsidRPr="00883AED">
        <w:rPr>
          <w:rFonts w:cs="Arial"/>
          <w:sz w:val="20"/>
          <w:szCs w:val="20"/>
        </w:rPr>
        <w:t>MOSELLE STREET N17</w:t>
      </w:r>
      <w:r w:rsidR="00BD53CE">
        <w:rPr>
          <w:rFonts w:cs="Arial"/>
          <w:sz w:val="20"/>
          <w:szCs w:val="20"/>
        </w:rPr>
        <w:t>;</w:t>
      </w:r>
      <w:r w:rsidR="009B7F9F" w:rsidRPr="00883AED">
        <w:rPr>
          <w:rFonts w:cs="Arial"/>
          <w:sz w:val="20"/>
          <w:szCs w:val="20"/>
        </w:rPr>
        <w:t xml:space="preserve"> </w:t>
      </w:r>
      <w:r w:rsidR="00DF60B1" w:rsidRPr="00883AED">
        <w:rPr>
          <w:rFonts w:cs="Arial"/>
          <w:sz w:val="20"/>
          <w:szCs w:val="20"/>
        </w:rPr>
        <w:t>ORCHARD PLACE N17</w:t>
      </w:r>
      <w:r w:rsidR="00BD53CE">
        <w:rPr>
          <w:rFonts w:cs="Arial"/>
          <w:sz w:val="20"/>
          <w:szCs w:val="20"/>
        </w:rPr>
        <w:t>;</w:t>
      </w:r>
      <w:r w:rsidR="004B37DB" w:rsidRPr="00883AED">
        <w:rPr>
          <w:rFonts w:cs="Arial"/>
          <w:sz w:val="20"/>
          <w:szCs w:val="20"/>
        </w:rPr>
        <w:t xml:space="preserve"> </w:t>
      </w:r>
      <w:r w:rsidR="000C6435" w:rsidRPr="00883AED">
        <w:rPr>
          <w:rFonts w:cs="Arial"/>
          <w:sz w:val="20"/>
          <w:szCs w:val="20"/>
        </w:rPr>
        <w:t>PARK LANE N17</w:t>
      </w:r>
      <w:r w:rsidR="00BD53CE">
        <w:rPr>
          <w:rFonts w:cs="Arial"/>
          <w:sz w:val="20"/>
          <w:szCs w:val="20"/>
        </w:rPr>
        <w:t xml:space="preserve">, </w:t>
      </w:r>
      <w:r w:rsidR="000C6435" w:rsidRPr="00883AED">
        <w:rPr>
          <w:rFonts w:cs="Arial"/>
          <w:sz w:val="20"/>
          <w:szCs w:val="20"/>
        </w:rPr>
        <w:t xml:space="preserve">between </w:t>
      </w:r>
      <w:r w:rsidR="008875F6" w:rsidRPr="00883AED">
        <w:rPr>
          <w:rFonts w:cs="Arial"/>
          <w:sz w:val="20"/>
          <w:szCs w:val="20"/>
        </w:rPr>
        <w:t xml:space="preserve">its junction with Sutherland Road </w:t>
      </w:r>
      <w:r w:rsidR="004B37DB" w:rsidRPr="00883AED">
        <w:rPr>
          <w:rFonts w:cs="Arial"/>
          <w:sz w:val="20"/>
          <w:szCs w:val="20"/>
        </w:rPr>
        <w:t xml:space="preserve">and </w:t>
      </w:r>
      <w:r w:rsidR="000C6435" w:rsidRPr="00883AED">
        <w:rPr>
          <w:rFonts w:cs="Arial"/>
          <w:sz w:val="20"/>
          <w:szCs w:val="20"/>
        </w:rPr>
        <w:t>its junction</w:t>
      </w:r>
      <w:r w:rsidR="004B37DB" w:rsidRPr="00883AED">
        <w:rPr>
          <w:rFonts w:cs="Arial"/>
          <w:sz w:val="20"/>
          <w:szCs w:val="20"/>
        </w:rPr>
        <w:t>s</w:t>
      </w:r>
      <w:r w:rsidR="000C6435" w:rsidRPr="00883AED">
        <w:rPr>
          <w:rFonts w:cs="Arial"/>
          <w:sz w:val="20"/>
          <w:szCs w:val="20"/>
        </w:rPr>
        <w:t xml:space="preserve"> with </w:t>
      </w:r>
      <w:r w:rsidR="004B37DB" w:rsidRPr="00883AED">
        <w:rPr>
          <w:rFonts w:cs="Arial"/>
          <w:sz w:val="20"/>
          <w:szCs w:val="20"/>
        </w:rPr>
        <w:t>Willoughby Lane and Shelbourne Road</w:t>
      </w:r>
      <w:r w:rsidR="00BD53CE">
        <w:rPr>
          <w:rFonts w:cs="Arial"/>
          <w:sz w:val="20"/>
          <w:szCs w:val="20"/>
        </w:rPr>
        <w:t>;</w:t>
      </w:r>
      <w:r w:rsidR="000C6435" w:rsidRPr="00883AED">
        <w:rPr>
          <w:rFonts w:cs="Arial"/>
          <w:sz w:val="20"/>
          <w:szCs w:val="20"/>
        </w:rPr>
        <w:t xml:space="preserve"> RUSKIN ROAD N17</w:t>
      </w:r>
      <w:r w:rsidR="00BD53CE">
        <w:rPr>
          <w:rFonts w:cs="Arial"/>
          <w:sz w:val="20"/>
          <w:szCs w:val="20"/>
        </w:rPr>
        <w:t xml:space="preserve">, </w:t>
      </w:r>
      <w:r w:rsidR="000C6435" w:rsidRPr="00883AED">
        <w:rPr>
          <w:rFonts w:cs="Arial"/>
          <w:sz w:val="20"/>
          <w:szCs w:val="20"/>
        </w:rPr>
        <w:t>between its junctions with Pembury Road and High Road, Tottenham</w:t>
      </w:r>
      <w:r w:rsidR="00BD53CE">
        <w:rPr>
          <w:rFonts w:cs="Arial"/>
          <w:sz w:val="20"/>
          <w:szCs w:val="20"/>
        </w:rPr>
        <w:t>;</w:t>
      </w:r>
      <w:r w:rsidR="000C6435" w:rsidRPr="00883AED">
        <w:rPr>
          <w:rFonts w:cs="Arial"/>
          <w:sz w:val="20"/>
          <w:szCs w:val="20"/>
        </w:rPr>
        <w:t xml:space="preserve"> SUTHERLAND ROAD N17</w:t>
      </w:r>
      <w:r w:rsidR="00BD53CE">
        <w:rPr>
          <w:rFonts w:cs="Arial"/>
          <w:sz w:val="20"/>
          <w:szCs w:val="20"/>
        </w:rPr>
        <w:t>;</w:t>
      </w:r>
      <w:r w:rsidR="000C6435" w:rsidRPr="00883AED">
        <w:rPr>
          <w:rFonts w:cs="Arial"/>
          <w:sz w:val="20"/>
          <w:szCs w:val="20"/>
        </w:rPr>
        <w:t xml:space="preserve"> VICARAGE ROAD N17</w:t>
      </w:r>
      <w:r w:rsidR="00BD53CE">
        <w:rPr>
          <w:rFonts w:cs="Arial"/>
          <w:sz w:val="20"/>
          <w:szCs w:val="20"/>
        </w:rPr>
        <w:t>;</w:t>
      </w:r>
      <w:r w:rsidR="000C6435" w:rsidRPr="00883AED">
        <w:rPr>
          <w:rFonts w:cs="Arial"/>
          <w:sz w:val="20"/>
          <w:szCs w:val="20"/>
        </w:rPr>
        <w:t xml:space="preserve"> WHITBREAD CLOSE N17</w:t>
      </w:r>
      <w:r w:rsidR="00BD53CE">
        <w:rPr>
          <w:rFonts w:cs="Arial"/>
          <w:sz w:val="20"/>
          <w:szCs w:val="20"/>
        </w:rPr>
        <w:t>;</w:t>
      </w:r>
      <w:r w:rsidR="000C6435" w:rsidRPr="00883AED">
        <w:rPr>
          <w:rFonts w:cs="Arial"/>
          <w:sz w:val="20"/>
          <w:szCs w:val="20"/>
        </w:rPr>
        <w:t xml:space="preserve"> WHITEHALL STREET N17</w:t>
      </w:r>
      <w:r w:rsidR="00BD53CE">
        <w:rPr>
          <w:rFonts w:cs="Arial"/>
          <w:sz w:val="20"/>
          <w:szCs w:val="20"/>
        </w:rPr>
        <w:t xml:space="preserve">; </w:t>
      </w:r>
      <w:r w:rsidR="000C6435" w:rsidRPr="00883AED">
        <w:rPr>
          <w:rFonts w:cs="Arial"/>
          <w:sz w:val="20"/>
          <w:szCs w:val="20"/>
        </w:rPr>
        <w:t>between its junctions with Love Lane and Orchard Place</w:t>
      </w:r>
      <w:r w:rsidR="00BD53CE">
        <w:rPr>
          <w:rFonts w:cs="Arial"/>
          <w:sz w:val="20"/>
          <w:szCs w:val="20"/>
        </w:rPr>
        <w:t>;</w:t>
      </w:r>
      <w:r w:rsidR="000C6435" w:rsidRPr="00883AED">
        <w:rPr>
          <w:rFonts w:cs="Arial"/>
          <w:sz w:val="20"/>
          <w:szCs w:val="20"/>
        </w:rPr>
        <w:t xml:space="preserve"> and </w:t>
      </w:r>
      <w:r w:rsidR="004B37DB" w:rsidRPr="00883AED">
        <w:rPr>
          <w:rFonts w:cs="Arial"/>
          <w:sz w:val="20"/>
          <w:szCs w:val="20"/>
        </w:rPr>
        <w:t>WILLIAM STREET N17;</w:t>
      </w:r>
    </w:p>
    <w:p w14:paraId="6EBBC85C" w14:textId="50F78822" w:rsidR="00D6758D" w:rsidRPr="00883AED" w:rsidRDefault="00D6758D" w:rsidP="004B37DB">
      <w:pPr>
        <w:ind w:left="1701" w:hanging="567"/>
        <w:jc w:val="both"/>
        <w:rPr>
          <w:rFonts w:cs="Arial"/>
          <w:sz w:val="20"/>
          <w:szCs w:val="20"/>
        </w:rPr>
      </w:pPr>
      <w:r w:rsidRPr="00883AED">
        <w:rPr>
          <w:rFonts w:cs="Arial"/>
          <w:sz w:val="20"/>
          <w:szCs w:val="20"/>
        </w:rPr>
        <w:lastRenderedPageBreak/>
        <w:t>(</w:t>
      </w:r>
      <w:r w:rsidR="004B37DB" w:rsidRPr="00883AED">
        <w:rPr>
          <w:rFonts w:cs="Arial"/>
          <w:sz w:val="20"/>
          <w:szCs w:val="20"/>
        </w:rPr>
        <w:t>iv</w:t>
      </w:r>
      <w:r w:rsidRPr="00883AED">
        <w:rPr>
          <w:rFonts w:cs="Arial"/>
          <w:sz w:val="20"/>
          <w:szCs w:val="20"/>
        </w:rPr>
        <w:t>)</w:t>
      </w:r>
      <w:r w:rsidRPr="00883AED">
        <w:rPr>
          <w:rFonts w:cs="Arial"/>
          <w:sz w:val="20"/>
          <w:szCs w:val="20"/>
        </w:rPr>
        <w:tab/>
      </w:r>
      <w:r w:rsidR="000534C2" w:rsidRPr="00883AED">
        <w:rPr>
          <w:rFonts w:cs="Arial"/>
          <w:sz w:val="20"/>
          <w:szCs w:val="20"/>
        </w:rPr>
        <w:t>to prohibit all vehicles</w:t>
      </w:r>
      <w:r w:rsidR="00B01357" w:rsidRPr="00883AED">
        <w:rPr>
          <w:rFonts w:cs="Arial"/>
          <w:sz w:val="20"/>
          <w:szCs w:val="20"/>
        </w:rPr>
        <w:t xml:space="preserve"> proceeding in the streets listed in column (1) below from turning right into the streets listed in column (2) below:-</w:t>
      </w:r>
    </w:p>
    <w:tbl>
      <w:tblPr>
        <w:tblStyle w:val="TableGrid"/>
        <w:tblW w:w="0" w:type="auto"/>
        <w:tblInd w:w="1696" w:type="dxa"/>
        <w:tblCellMar>
          <w:top w:w="57" w:type="dxa"/>
          <w:left w:w="57" w:type="dxa"/>
          <w:bottom w:w="57" w:type="dxa"/>
          <w:right w:w="57" w:type="dxa"/>
        </w:tblCellMar>
        <w:tblLook w:val="04A0" w:firstRow="1" w:lastRow="0" w:firstColumn="1" w:lastColumn="0" w:noHBand="0" w:noVBand="1"/>
      </w:tblPr>
      <w:tblGrid>
        <w:gridCol w:w="3682"/>
        <w:gridCol w:w="3682"/>
      </w:tblGrid>
      <w:tr w:rsidR="00B01357" w:rsidRPr="00883AED" w14:paraId="1E326B8C" w14:textId="77777777" w:rsidTr="009311DC">
        <w:tc>
          <w:tcPr>
            <w:tcW w:w="3682" w:type="dxa"/>
          </w:tcPr>
          <w:p w14:paraId="0F7204B3" w14:textId="6F2860D7" w:rsidR="00B01357" w:rsidRPr="00883AED" w:rsidRDefault="00B01357" w:rsidP="00B01357">
            <w:pPr>
              <w:spacing w:after="0"/>
              <w:rPr>
                <w:rFonts w:cs="Arial"/>
                <w:i/>
                <w:sz w:val="20"/>
                <w:szCs w:val="20"/>
              </w:rPr>
            </w:pPr>
            <w:r w:rsidRPr="00883AED">
              <w:rPr>
                <w:rFonts w:cs="Arial"/>
                <w:i/>
                <w:sz w:val="20"/>
                <w:szCs w:val="20"/>
              </w:rPr>
              <w:t>(1)</w:t>
            </w:r>
          </w:p>
        </w:tc>
        <w:tc>
          <w:tcPr>
            <w:tcW w:w="3682" w:type="dxa"/>
          </w:tcPr>
          <w:p w14:paraId="242AEF7E" w14:textId="7B7FA050" w:rsidR="00B01357" w:rsidRPr="00883AED" w:rsidRDefault="00B01357" w:rsidP="00B01357">
            <w:pPr>
              <w:spacing w:after="0"/>
              <w:rPr>
                <w:rFonts w:cs="Arial"/>
                <w:i/>
                <w:sz w:val="20"/>
                <w:szCs w:val="20"/>
              </w:rPr>
            </w:pPr>
            <w:r w:rsidRPr="00883AED">
              <w:rPr>
                <w:rFonts w:cs="Arial"/>
                <w:i/>
                <w:sz w:val="20"/>
                <w:szCs w:val="20"/>
              </w:rPr>
              <w:t>(2)</w:t>
            </w:r>
          </w:p>
        </w:tc>
      </w:tr>
      <w:tr w:rsidR="00B01357" w:rsidRPr="00883AED" w14:paraId="4C790DC5" w14:textId="77777777" w:rsidTr="009311DC">
        <w:tc>
          <w:tcPr>
            <w:tcW w:w="3682" w:type="dxa"/>
          </w:tcPr>
          <w:p w14:paraId="0F54AB3C" w14:textId="6B717CB1" w:rsidR="00B01357" w:rsidRPr="00883AED" w:rsidRDefault="00B01357" w:rsidP="00B01357">
            <w:pPr>
              <w:spacing w:after="0"/>
              <w:rPr>
                <w:rFonts w:cs="Arial"/>
                <w:sz w:val="20"/>
                <w:szCs w:val="20"/>
              </w:rPr>
            </w:pPr>
            <w:r w:rsidRPr="00883AED">
              <w:rPr>
                <w:rFonts w:cs="Arial"/>
                <w:sz w:val="20"/>
                <w:szCs w:val="20"/>
              </w:rPr>
              <w:t>ACCESS ROAD FRONTING ALNWICK HOUSE, PARK LANE N17</w:t>
            </w:r>
          </w:p>
        </w:tc>
        <w:tc>
          <w:tcPr>
            <w:tcW w:w="3682" w:type="dxa"/>
          </w:tcPr>
          <w:p w14:paraId="3E39DA50" w14:textId="4386B7C2" w:rsidR="00B01357" w:rsidRPr="00883AED" w:rsidRDefault="00B01357" w:rsidP="00B01357">
            <w:pPr>
              <w:spacing w:after="0"/>
              <w:rPr>
                <w:rFonts w:cs="Arial"/>
                <w:sz w:val="20"/>
                <w:szCs w:val="20"/>
              </w:rPr>
            </w:pPr>
            <w:r w:rsidRPr="00883AED">
              <w:rPr>
                <w:rFonts w:cs="Arial"/>
                <w:sz w:val="20"/>
                <w:szCs w:val="20"/>
              </w:rPr>
              <w:t>PARK LANE N17</w:t>
            </w:r>
          </w:p>
        </w:tc>
      </w:tr>
      <w:tr w:rsidR="00B01357" w:rsidRPr="00883AED" w14:paraId="64443D4A" w14:textId="77777777" w:rsidTr="009311DC">
        <w:trPr>
          <w:trHeight w:val="17"/>
        </w:trPr>
        <w:tc>
          <w:tcPr>
            <w:tcW w:w="3682" w:type="dxa"/>
          </w:tcPr>
          <w:p w14:paraId="5B122F2F" w14:textId="5F79BAFB" w:rsidR="00B01357" w:rsidRPr="00883AED" w:rsidRDefault="00B01357" w:rsidP="00B01357">
            <w:pPr>
              <w:spacing w:after="0"/>
              <w:rPr>
                <w:rFonts w:cs="Arial"/>
                <w:sz w:val="20"/>
                <w:szCs w:val="20"/>
              </w:rPr>
            </w:pPr>
            <w:r w:rsidRPr="00883AED">
              <w:rPr>
                <w:rFonts w:cs="Arial"/>
                <w:sz w:val="20"/>
                <w:szCs w:val="20"/>
              </w:rPr>
              <w:t>ACCESS ROAD FRONTING BAMBURGH HOUSE, PARK LANE N17</w:t>
            </w:r>
          </w:p>
        </w:tc>
        <w:tc>
          <w:tcPr>
            <w:tcW w:w="3682" w:type="dxa"/>
          </w:tcPr>
          <w:p w14:paraId="63A8F823" w14:textId="7CA78BDF" w:rsidR="00B01357" w:rsidRPr="00883AED" w:rsidRDefault="00B01357" w:rsidP="00B01357">
            <w:pPr>
              <w:spacing w:after="0"/>
              <w:rPr>
                <w:rFonts w:cs="Arial"/>
                <w:sz w:val="20"/>
                <w:szCs w:val="20"/>
              </w:rPr>
            </w:pPr>
            <w:r w:rsidRPr="00883AED">
              <w:rPr>
                <w:rFonts w:cs="Arial"/>
                <w:sz w:val="20"/>
                <w:szCs w:val="20"/>
              </w:rPr>
              <w:t>PARK LANE N17</w:t>
            </w:r>
          </w:p>
        </w:tc>
      </w:tr>
      <w:tr w:rsidR="00B01357" w:rsidRPr="00883AED" w14:paraId="55BC0DED" w14:textId="77777777" w:rsidTr="009311DC">
        <w:trPr>
          <w:trHeight w:val="17"/>
        </w:trPr>
        <w:tc>
          <w:tcPr>
            <w:tcW w:w="3682" w:type="dxa"/>
          </w:tcPr>
          <w:p w14:paraId="4CE08828" w14:textId="68307609" w:rsidR="00B01357" w:rsidRPr="00883AED" w:rsidRDefault="00B01357" w:rsidP="00B01357">
            <w:pPr>
              <w:spacing w:after="0"/>
              <w:rPr>
                <w:rFonts w:cs="Arial"/>
                <w:sz w:val="20"/>
                <w:szCs w:val="20"/>
              </w:rPr>
            </w:pPr>
            <w:r w:rsidRPr="00883AED">
              <w:rPr>
                <w:rFonts w:cs="Arial"/>
                <w:sz w:val="20"/>
                <w:szCs w:val="20"/>
              </w:rPr>
              <w:t>ANGLIA CLOSE N17</w:t>
            </w:r>
          </w:p>
        </w:tc>
        <w:tc>
          <w:tcPr>
            <w:tcW w:w="3682" w:type="dxa"/>
          </w:tcPr>
          <w:p w14:paraId="5CD44085" w14:textId="7B44314B" w:rsidR="00B01357" w:rsidRPr="00883AED" w:rsidRDefault="00B01357" w:rsidP="00B01357">
            <w:pPr>
              <w:spacing w:after="0"/>
              <w:rPr>
                <w:rFonts w:cs="Arial"/>
                <w:sz w:val="20"/>
                <w:szCs w:val="20"/>
              </w:rPr>
            </w:pPr>
            <w:r w:rsidRPr="00883AED">
              <w:rPr>
                <w:rFonts w:cs="Arial"/>
                <w:sz w:val="20"/>
                <w:szCs w:val="20"/>
              </w:rPr>
              <w:t>PARK LANE N17</w:t>
            </w:r>
          </w:p>
        </w:tc>
      </w:tr>
      <w:tr w:rsidR="00B01357" w:rsidRPr="00883AED" w14:paraId="061DFC84" w14:textId="77777777" w:rsidTr="009311DC">
        <w:trPr>
          <w:trHeight w:val="17"/>
        </w:trPr>
        <w:tc>
          <w:tcPr>
            <w:tcW w:w="3682" w:type="dxa"/>
          </w:tcPr>
          <w:p w14:paraId="55F47EBA" w14:textId="4EF8B756" w:rsidR="00B01357" w:rsidRPr="00883AED" w:rsidRDefault="00B01357" w:rsidP="00B01357">
            <w:pPr>
              <w:spacing w:after="0"/>
              <w:rPr>
                <w:rFonts w:cs="Arial"/>
                <w:sz w:val="20"/>
                <w:szCs w:val="20"/>
              </w:rPr>
            </w:pPr>
            <w:r w:rsidRPr="00883AED">
              <w:rPr>
                <w:rFonts w:cs="Arial"/>
                <w:sz w:val="20"/>
                <w:szCs w:val="20"/>
              </w:rPr>
              <w:t>HAMPDEN LANE N17</w:t>
            </w:r>
          </w:p>
        </w:tc>
        <w:tc>
          <w:tcPr>
            <w:tcW w:w="3682" w:type="dxa"/>
          </w:tcPr>
          <w:p w14:paraId="1FAE8B2D" w14:textId="5E288E64" w:rsidR="00B01357" w:rsidRPr="00883AED" w:rsidRDefault="00B01357" w:rsidP="00B01357">
            <w:pPr>
              <w:spacing w:after="0"/>
              <w:rPr>
                <w:rFonts w:cs="Arial"/>
                <w:sz w:val="20"/>
                <w:szCs w:val="20"/>
              </w:rPr>
            </w:pPr>
            <w:r w:rsidRPr="00883AED">
              <w:rPr>
                <w:rFonts w:cs="Arial"/>
                <w:sz w:val="20"/>
                <w:szCs w:val="20"/>
              </w:rPr>
              <w:t>HIGH ROAD, TOTTENHAM N17</w:t>
            </w:r>
          </w:p>
        </w:tc>
      </w:tr>
      <w:tr w:rsidR="00B01357" w:rsidRPr="00883AED" w14:paraId="276A3CCF" w14:textId="77777777" w:rsidTr="009311DC">
        <w:trPr>
          <w:trHeight w:val="17"/>
        </w:trPr>
        <w:tc>
          <w:tcPr>
            <w:tcW w:w="3682" w:type="dxa"/>
          </w:tcPr>
          <w:p w14:paraId="6A0C9330" w14:textId="069DA704" w:rsidR="00B01357" w:rsidRPr="00883AED" w:rsidRDefault="00B01357" w:rsidP="00B01357">
            <w:pPr>
              <w:spacing w:after="0"/>
              <w:rPr>
                <w:rFonts w:cs="Arial"/>
                <w:sz w:val="20"/>
                <w:szCs w:val="20"/>
              </w:rPr>
            </w:pPr>
            <w:r w:rsidRPr="00883AED">
              <w:rPr>
                <w:rFonts w:cs="Arial"/>
                <w:sz w:val="20"/>
                <w:szCs w:val="20"/>
              </w:rPr>
              <w:t>LANSDOWNE ROAD N17</w:t>
            </w:r>
          </w:p>
        </w:tc>
        <w:tc>
          <w:tcPr>
            <w:tcW w:w="3682" w:type="dxa"/>
          </w:tcPr>
          <w:p w14:paraId="7F77865B" w14:textId="14AB764E" w:rsidR="00B01357" w:rsidRPr="00883AED" w:rsidRDefault="00B01357" w:rsidP="00B01357">
            <w:pPr>
              <w:spacing w:after="0"/>
              <w:rPr>
                <w:rFonts w:cs="Arial"/>
                <w:sz w:val="20"/>
                <w:szCs w:val="20"/>
              </w:rPr>
            </w:pPr>
            <w:r w:rsidRPr="00883AED">
              <w:rPr>
                <w:rFonts w:cs="Arial"/>
                <w:sz w:val="20"/>
                <w:szCs w:val="20"/>
              </w:rPr>
              <w:t>HIGH ROAD, TOTTENHAM N17</w:t>
            </w:r>
          </w:p>
        </w:tc>
      </w:tr>
      <w:tr w:rsidR="00B01357" w:rsidRPr="00883AED" w14:paraId="113B7902" w14:textId="77777777" w:rsidTr="009311DC">
        <w:trPr>
          <w:trHeight w:val="17"/>
        </w:trPr>
        <w:tc>
          <w:tcPr>
            <w:tcW w:w="3682" w:type="dxa"/>
          </w:tcPr>
          <w:p w14:paraId="2010BA14" w14:textId="7407C8AD" w:rsidR="00B01357" w:rsidRPr="00883AED" w:rsidRDefault="00B01357" w:rsidP="00B01357">
            <w:pPr>
              <w:spacing w:after="0"/>
              <w:rPr>
                <w:rFonts w:cs="Arial"/>
                <w:sz w:val="20"/>
                <w:szCs w:val="20"/>
              </w:rPr>
            </w:pPr>
            <w:r w:rsidRPr="00883AED">
              <w:rPr>
                <w:rFonts w:cs="Arial"/>
                <w:sz w:val="20"/>
                <w:szCs w:val="20"/>
              </w:rPr>
              <w:t>NORTHUMBERLAND GROVE N17</w:t>
            </w:r>
          </w:p>
        </w:tc>
        <w:tc>
          <w:tcPr>
            <w:tcW w:w="3682" w:type="dxa"/>
          </w:tcPr>
          <w:p w14:paraId="3CBF480A" w14:textId="5ADE7380" w:rsidR="00B01357" w:rsidRPr="00883AED" w:rsidRDefault="00B01357" w:rsidP="00B01357">
            <w:pPr>
              <w:spacing w:after="0"/>
              <w:rPr>
                <w:rFonts w:cs="Arial"/>
                <w:sz w:val="20"/>
                <w:szCs w:val="20"/>
              </w:rPr>
            </w:pPr>
            <w:r w:rsidRPr="00883AED">
              <w:rPr>
                <w:rFonts w:cs="Arial"/>
                <w:sz w:val="20"/>
                <w:szCs w:val="20"/>
              </w:rPr>
              <w:t>PARK LANE N17</w:t>
            </w:r>
          </w:p>
        </w:tc>
      </w:tr>
      <w:tr w:rsidR="00B01357" w:rsidRPr="00883AED" w14:paraId="39ADD747" w14:textId="77777777" w:rsidTr="009311DC">
        <w:trPr>
          <w:trHeight w:val="17"/>
        </w:trPr>
        <w:tc>
          <w:tcPr>
            <w:tcW w:w="3682" w:type="dxa"/>
          </w:tcPr>
          <w:p w14:paraId="10EB3E35" w14:textId="79E5B499" w:rsidR="00B01357" w:rsidRPr="00883AED" w:rsidRDefault="00B01357" w:rsidP="00B01357">
            <w:pPr>
              <w:spacing w:after="0"/>
              <w:rPr>
                <w:rFonts w:cs="Arial"/>
                <w:sz w:val="20"/>
                <w:szCs w:val="20"/>
              </w:rPr>
            </w:pPr>
            <w:r w:rsidRPr="00883AED">
              <w:rPr>
                <w:rFonts w:cs="Arial"/>
                <w:sz w:val="20"/>
                <w:szCs w:val="20"/>
              </w:rPr>
              <w:t>WHITE HART LANE N17</w:t>
            </w:r>
          </w:p>
        </w:tc>
        <w:tc>
          <w:tcPr>
            <w:tcW w:w="3682" w:type="dxa"/>
          </w:tcPr>
          <w:p w14:paraId="2BBE2C14" w14:textId="34757C38" w:rsidR="00B01357" w:rsidRPr="00883AED" w:rsidRDefault="00B01357" w:rsidP="00B01357">
            <w:pPr>
              <w:spacing w:after="0"/>
              <w:rPr>
                <w:rFonts w:cs="Arial"/>
                <w:sz w:val="20"/>
                <w:szCs w:val="20"/>
              </w:rPr>
            </w:pPr>
            <w:r w:rsidRPr="00883AED">
              <w:rPr>
                <w:rFonts w:cs="Arial"/>
                <w:sz w:val="20"/>
                <w:szCs w:val="20"/>
              </w:rPr>
              <w:t>HIGH ROAD, TOTTENHAM N17</w:t>
            </w:r>
          </w:p>
        </w:tc>
      </w:tr>
    </w:tbl>
    <w:p w14:paraId="13EA0146" w14:textId="4F0723DC" w:rsidR="00B01357" w:rsidRPr="00883AED" w:rsidRDefault="00B01357" w:rsidP="009311DC">
      <w:pPr>
        <w:spacing w:before="120"/>
        <w:ind w:left="1701" w:hanging="567"/>
        <w:jc w:val="both"/>
        <w:rPr>
          <w:rFonts w:cs="Arial"/>
          <w:sz w:val="20"/>
          <w:szCs w:val="20"/>
        </w:rPr>
      </w:pPr>
      <w:r w:rsidRPr="00883AED">
        <w:rPr>
          <w:rFonts w:cs="Arial"/>
          <w:sz w:val="20"/>
          <w:szCs w:val="20"/>
        </w:rPr>
        <w:t>(</w:t>
      </w:r>
      <w:r w:rsidR="004B37DB" w:rsidRPr="00883AED">
        <w:rPr>
          <w:rFonts w:cs="Arial"/>
          <w:sz w:val="20"/>
          <w:szCs w:val="20"/>
        </w:rPr>
        <w:t>v</w:t>
      </w:r>
      <w:r w:rsidRPr="00883AED">
        <w:rPr>
          <w:rFonts w:cs="Arial"/>
          <w:sz w:val="20"/>
          <w:szCs w:val="20"/>
        </w:rPr>
        <w:t>)</w:t>
      </w:r>
      <w:r w:rsidRPr="00883AED">
        <w:rPr>
          <w:rFonts w:cs="Arial"/>
          <w:sz w:val="20"/>
          <w:szCs w:val="20"/>
        </w:rPr>
        <w:tab/>
        <w:t>to prohibit all vehicles proceeding in the streets listed in column (1) below from turning left into the streets listed in column (2) below:-</w:t>
      </w:r>
    </w:p>
    <w:tbl>
      <w:tblPr>
        <w:tblStyle w:val="TableGrid"/>
        <w:tblW w:w="0" w:type="auto"/>
        <w:tblInd w:w="1696" w:type="dxa"/>
        <w:tblCellMar>
          <w:top w:w="57" w:type="dxa"/>
          <w:left w:w="57" w:type="dxa"/>
          <w:bottom w:w="57" w:type="dxa"/>
          <w:right w:w="57" w:type="dxa"/>
        </w:tblCellMar>
        <w:tblLook w:val="04A0" w:firstRow="1" w:lastRow="0" w:firstColumn="1" w:lastColumn="0" w:noHBand="0" w:noVBand="1"/>
      </w:tblPr>
      <w:tblGrid>
        <w:gridCol w:w="3682"/>
        <w:gridCol w:w="3682"/>
      </w:tblGrid>
      <w:tr w:rsidR="00B01357" w:rsidRPr="00883AED" w14:paraId="5669F213" w14:textId="77777777" w:rsidTr="009311DC">
        <w:tc>
          <w:tcPr>
            <w:tcW w:w="3682" w:type="dxa"/>
          </w:tcPr>
          <w:p w14:paraId="133F8B23" w14:textId="77777777" w:rsidR="00B01357" w:rsidRPr="00883AED" w:rsidRDefault="00B01357" w:rsidP="00B80E2D">
            <w:pPr>
              <w:spacing w:after="0"/>
              <w:rPr>
                <w:rFonts w:cs="Arial"/>
                <w:i/>
                <w:sz w:val="20"/>
                <w:szCs w:val="20"/>
              </w:rPr>
            </w:pPr>
            <w:r w:rsidRPr="00883AED">
              <w:rPr>
                <w:rFonts w:cs="Arial"/>
                <w:i/>
                <w:sz w:val="20"/>
                <w:szCs w:val="20"/>
              </w:rPr>
              <w:t>(1)</w:t>
            </w:r>
          </w:p>
        </w:tc>
        <w:tc>
          <w:tcPr>
            <w:tcW w:w="3682" w:type="dxa"/>
          </w:tcPr>
          <w:p w14:paraId="07C973BE" w14:textId="77777777" w:rsidR="00B01357" w:rsidRPr="00883AED" w:rsidRDefault="00B01357" w:rsidP="00B80E2D">
            <w:pPr>
              <w:spacing w:after="0"/>
              <w:rPr>
                <w:rFonts w:cs="Arial"/>
                <w:i/>
                <w:sz w:val="20"/>
                <w:szCs w:val="20"/>
              </w:rPr>
            </w:pPr>
            <w:r w:rsidRPr="00883AED">
              <w:rPr>
                <w:rFonts w:cs="Arial"/>
                <w:i/>
                <w:sz w:val="20"/>
                <w:szCs w:val="20"/>
              </w:rPr>
              <w:t>(2)</w:t>
            </w:r>
          </w:p>
        </w:tc>
      </w:tr>
      <w:tr w:rsidR="00B01357" w:rsidRPr="00883AED" w14:paraId="4051093F" w14:textId="77777777" w:rsidTr="009311DC">
        <w:tc>
          <w:tcPr>
            <w:tcW w:w="3682" w:type="dxa"/>
          </w:tcPr>
          <w:p w14:paraId="3978A9A1" w14:textId="55253FEF" w:rsidR="00B01357" w:rsidRPr="00883AED" w:rsidRDefault="00B01357" w:rsidP="00B80E2D">
            <w:pPr>
              <w:spacing w:after="0"/>
              <w:rPr>
                <w:rFonts w:cs="Arial"/>
                <w:sz w:val="20"/>
                <w:szCs w:val="20"/>
              </w:rPr>
            </w:pPr>
            <w:r w:rsidRPr="00883AED">
              <w:rPr>
                <w:rFonts w:cs="Arial"/>
                <w:sz w:val="20"/>
                <w:szCs w:val="20"/>
              </w:rPr>
              <w:t>CEDAR ROAD N17</w:t>
            </w:r>
          </w:p>
        </w:tc>
        <w:tc>
          <w:tcPr>
            <w:tcW w:w="3682" w:type="dxa"/>
          </w:tcPr>
          <w:p w14:paraId="65106073" w14:textId="7744A635" w:rsidR="00B01357" w:rsidRPr="00883AED" w:rsidRDefault="00B01357" w:rsidP="00B80E2D">
            <w:pPr>
              <w:spacing w:after="0"/>
              <w:rPr>
                <w:rFonts w:cs="Arial"/>
                <w:sz w:val="20"/>
                <w:szCs w:val="20"/>
              </w:rPr>
            </w:pPr>
            <w:r w:rsidRPr="00883AED">
              <w:rPr>
                <w:rFonts w:cs="Arial"/>
                <w:sz w:val="20"/>
                <w:szCs w:val="20"/>
              </w:rPr>
              <w:t>HIGH ROAD, TOTTENHAM N17</w:t>
            </w:r>
          </w:p>
        </w:tc>
      </w:tr>
      <w:tr w:rsidR="00B01357" w:rsidRPr="00883AED" w14:paraId="46CBFF0B" w14:textId="77777777" w:rsidTr="009311DC">
        <w:tc>
          <w:tcPr>
            <w:tcW w:w="3682" w:type="dxa"/>
          </w:tcPr>
          <w:p w14:paraId="04833E38" w14:textId="0F7727E9" w:rsidR="00B01357" w:rsidRPr="00883AED" w:rsidRDefault="00B01357" w:rsidP="00B80E2D">
            <w:pPr>
              <w:spacing w:after="0"/>
              <w:rPr>
                <w:rFonts w:cs="Arial"/>
                <w:sz w:val="20"/>
                <w:szCs w:val="20"/>
              </w:rPr>
            </w:pPr>
            <w:r w:rsidRPr="00883AED">
              <w:rPr>
                <w:rFonts w:cs="Arial"/>
                <w:sz w:val="20"/>
                <w:szCs w:val="20"/>
              </w:rPr>
              <w:t>CHALGROVE ROAD N17</w:t>
            </w:r>
          </w:p>
        </w:tc>
        <w:tc>
          <w:tcPr>
            <w:tcW w:w="3682" w:type="dxa"/>
          </w:tcPr>
          <w:p w14:paraId="39F6A95C" w14:textId="0B489FEE" w:rsidR="00B01357" w:rsidRPr="00883AED" w:rsidRDefault="00B01357" w:rsidP="00B80E2D">
            <w:pPr>
              <w:spacing w:after="0"/>
              <w:rPr>
                <w:rFonts w:cs="Arial"/>
                <w:sz w:val="20"/>
                <w:szCs w:val="20"/>
              </w:rPr>
            </w:pPr>
            <w:r w:rsidRPr="00883AED">
              <w:rPr>
                <w:rFonts w:cs="Arial"/>
                <w:sz w:val="20"/>
                <w:szCs w:val="20"/>
              </w:rPr>
              <w:t>PARK LANE N17</w:t>
            </w:r>
          </w:p>
        </w:tc>
      </w:tr>
      <w:tr w:rsidR="00B01357" w:rsidRPr="00883AED" w14:paraId="6B31725C" w14:textId="77777777" w:rsidTr="009311DC">
        <w:tc>
          <w:tcPr>
            <w:tcW w:w="3682" w:type="dxa"/>
          </w:tcPr>
          <w:p w14:paraId="15B8A98B" w14:textId="4ADE80AA" w:rsidR="00B01357" w:rsidRPr="00883AED" w:rsidRDefault="00B01357" w:rsidP="00B80E2D">
            <w:pPr>
              <w:spacing w:after="0"/>
              <w:rPr>
                <w:rFonts w:cs="Arial"/>
                <w:sz w:val="20"/>
                <w:szCs w:val="20"/>
              </w:rPr>
            </w:pPr>
            <w:r w:rsidRPr="00883AED">
              <w:rPr>
                <w:rFonts w:cs="Arial"/>
                <w:sz w:val="20"/>
                <w:szCs w:val="20"/>
              </w:rPr>
              <w:t>DENMARK STREET N17</w:t>
            </w:r>
          </w:p>
        </w:tc>
        <w:tc>
          <w:tcPr>
            <w:tcW w:w="3682" w:type="dxa"/>
          </w:tcPr>
          <w:p w14:paraId="684CF3CA" w14:textId="38B4EDBA" w:rsidR="00B01357" w:rsidRPr="00883AED" w:rsidRDefault="00B01357" w:rsidP="00B80E2D">
            <w:pPr>
              <w:spacing w:after="0"/>
              <w:rPr>
                <w:rFonts w:cs="Arial"/>
                <w:sz w:val="20"/>
                <w:szCs w:val="20"/>
              </w:rPr>
            </w:pPr>
            <w:r w:rsidRPr="00883AED">
              <w:rPr>
                <w:rFonts w:cs="Arial"/>
                <w:sz w:val="20"/>
                <w:szCs w:val="20"/>
              </w:rPr>
              <w:t>PARK LANE N17</w:t>
            </w:r>
          </w:p>
        </w:tc>
      </w:tr>
      <w:tr w:rsidR="00B01357" w:rsidRPr="00883AED" w14:paraId="3172ECD6" w14:textId="77777777" w:rsidTr="009311DC">
        <w:tc>
          <w:tcPr>
            <w:tcW w:w="3682" w:type="dxa"/>
          </w:tcPr>
          <w:p w14:paraId="7131FC02" w14:textId="1A2A4FDD" w:rsidR="00B01357" w:rsidRPr="00883AED" w:rsidRDefault="00B01357" w:rsidP="00B80E2D">
            <w:pPr>
              <w:spacing w:after="0"/>
              <w:rPr>
                <w:rFonts w:cs="Arial"/>
                <w:sz w:val="20"/>
                <w:szCs w:val="20"/>
              </w:rPr>
            </w:pPr>
            <w:r w:rsidRPr="00883AED">
              <w:rPr>
                <w:rFonts w:cs="Arial"/>
                <w:sz w:val="20"/>
                <w:szCs w:val="20"/>
              </w:rPr>
              <w:t>LORDSHIP LANE N17</w:t>
            </w:r>
          </w:p>
        </w:tc>
        <w:tc>
          <w:tcPr>
            <w:tcW w:w="3682" w:type="dxa"/>
          </w:tcPr>
          <w:p w14:paraId="259DCA9F" w14:textId="1FA939FD" w:rsidR="00B01357" w:rsidRPr="00883AED" w:rsidRDefault="00B01357" w:rsidP="00B80E2D">
            <w:pPr>
              <w:spacing w:after="0"/>
              <w:rPr>
                <w:rFonts w:cs="Arial"/>
                <w:sz w:val="20"/>
                <w:szCs w:val="20"/>
              </w:rPr>
            </w:pPr>
            <w:r w:rsidRPr="00883AED">
              <w:rPr>
                <w:rFonts w:cs="Arial"/>
                <w:sz w:val="20"/>
                <w:szCs w:val="20"/>
              </w:rPr>
              <w:t>HIGH ROAD, TOTTENHAM N17</w:t>
            </w:r>
          </w:p>
        </w:tc>
      </w:tr>
    </w:tbl>
    <w:p w14:paraId="746573F7" w14:textId="531ED898" w:rsidR="00BC6F0E" w:rsidRPr="00883AED" w:rsidRDefault="00BC6F0E" w:rsidP="009311DC">
      <w:pPr>
        <w:spacing w:before="120"/>
        <w:ind w:left="1701" w:hanging="567"/>
        <w:jc w:val="both"/>
        <w:rPr>
          <w:rFonts w:cs="Arial"/>
          <w:sz w:val="20"/>
          <w:szCs w:val="20"/>
        </w:rPr>
      </w:pPr>
      <w:r w:rsidRPr="00883AED">
        <w:rPr>
          <w:rFonts w:cs="Arial"/>
          <w:sz w:val="20"/>
          <w:szCs w:val="20"/>
        </w:rPr>
        <w:t>(</w:t>
      </w:r>
      <w:r w:rsidR="004B37DB" w:rsidRPr="00883AED">
        <w:rPr>
          <w:rFonts w:cs="Arial"/>
          <w:sz w:val="20"/>
          <w:szCs w:val="20"/>
        </w:rPr>
        <w:t>vi</w:t>
      </w:r>
      <w:r w:rsidRPr="00883AED">
        <w:rPr>
          <w:rFonts w:cs="Arial"/>
          <w:sz w:val="20"/>
          <w:szCs w:val="20"/>
        </w:rPr>
        <w:t>)</w:t>
      </w:r>
      <w:r w:rsidRPr="00883AED">
        <w:rPr>
          <w:rFonts w:cs="Arial"/>
          <w:sz w:val="20"/>
          <w:szCs w:val="20"/>
        </w:rPr>
        <w:tab/>
        <w:t>to prohibit all vehicles proceeding in the streets listed in column (1) below from entering the streets listed in column (2) below:-</w:t>
      </w:r>
    </w:p>
    <w:tbl>
      <w:tblPr>
        <w:tblStyle w:val="TableGrid"/>
        <w:tblW w:w="0" w:type="auto"/>
        <w:tblInd w:w="1696" w:type="dxa"/>
        <w:tblCellMar>
          <w:top w:w="57" w:type="dxa"/>
          <w:left w:w="57" w:type="dxa"/>
          <w:bottom w:w="57" w:type="dxa"/>
          <w:right w:w="57" w:type="dxa"/>
        </w:tblCellMar>
        <w:tblLook w:val="04A0" w:firstRow="1" w:lastRow="0" w:firstColumn="1" w:lastColumn="0" w:noHBand="0" w:noVBand="1"/>
      </w:tblPr>
      <w:tblGrid>
        <w:gridCol w:w="3682"/>
        <w:gridCol w:w="3682"/>
      </w:tblGrid>
      <w:tr w:rsidR="00BC6F0E" w:rsidRPr="00883AED" w14:paraId="7AD7F905" w14:textId="77777777" w:rsidTr="009311DC">
        <w:tc>
          <w:tcPr>
            <w:tcW w:w="3682" w:type="dxa"/>
          </w:tcPr>
          <w:p w14:paraId="731EB80C" w14:textId="77777777" w:rsidR="00BC6F0E" w:rsidRPr="00883AED" w:rsidRDefault="00BC6F0E" w:rsidP="00B80E2D">
            <w:pPr>
              <w:spacing w:after="0"/>
              <w:rPr>
                <w:rFonts w:cs="Arial"/>
                <w:i/>
                <w:sz w:val="20"/>
                <w:szCs w:val="20"/>
              </w:rPr>
            </w:pPr>
            <w:r w:rsidRPr="00883AED">
              <w:rPr>
                <w:rFonts w:cs="Arial"/>
                <w:i/>
                <w:sz w:val="20"/>
                <w:szCs w:val="20"/>
              </w:rPr>
              <w:t>(1)</w:t>
            </w:r>
          </w:p>
        </w:tc>
        <w:tc>
          <w:tcPr>
            <w:tcW w:w="3682" w:type="dxa"/>
          </w:tcPr>
          <w:p w14:paraId="7C87A528" w14:textId="77777777" w:rsidR="00BC6F0E" w:rsidRPr="00883AED" w:rsidRDefault="00BC6F0E" w:rsidP="00B80E2D">
            <w:pPr>
              <w:spacing w:after="0"/>
              <w:rPr>
                <w:rFonts w:cs="Arial"/>
                <w:i/>
                <w:sz w:val="20"/>
                <w:szCs w:val="20"/>
              </w:rPr>
            </w:pPr>
            <w:r w:rsidRPr="00883AED">
              <w:rPr>
                <w:rFonts w:cs="Arial"/>
                <w:i/>
                <w:sz w:val="20"/>
                <w:szCs w:val="20"/>
              </w:rPr>
              <w:t>(2)</w:t>
            </w:r>
          </w:p>
        </w:tc>
      </w:tr>
      <w:tr w:rsidR="00B667B6" w:rsidRPr="00883AED" w14:paraId="1C0CAD40" w14:textId="77777777" w:rsidTr="009311DC">
        <w:tc>
          <w:tcPr>
            <w:tcW w:w="3682" w:type="dxa"/>
          </w:tcPr>
          <w:p w14:paraId="6466E174" w14:textId="56183344" w:rsidR="00B667B6" w:rsidRPr="00883AED" w:rsidRDefault="00B667B6" w:rsidP="00B80E2D">
            <w:pPr>
              <w:spacing w:after="0"/>
              <w:rPr>
                <w:rFonts w:cs="Arial"/>
                <w:sz w:val="20"/>
                <w:szCs w:val="20"/>
              </w:rPr>
            </w:pPr>
            <w:r w:rsidRPr="00883AED">
              <w:rPr>
                <w:rFonts w:cs="Arial"/>
                <w:sz w:val="20"/>
                <w:szCs w:val="20"/>
              </w:rPr>
              <w:t>ARGYLE PASSAGE N17</w:t>
            </w:r>
          </w:p>
        </w:tc>
        <w:tc>
          <w:tcPr>
            <w:tcW w:w="3682" w:type="dxa"/>
          </w:tcPr>
          <w:p w14:paraId="59E407D0" w14:textId="5417293F" w:rsidR="00B667B6" w:rsidRPr="00883AED" w:rsidRDefault="00B667B6" w:rsidP="00B80E2D">
            <w:pPr>
              <w:spacing w:after="0"/>
              <w:rPr>
                <w:rFonts w:cs="Arial"/>
                <w:sz w:val="20"/>
                <w:szCs w:val="20"/>
              </w:rPr>
            </w:pPr>
            <w:r w:rsidRPr="00883AED">
              <w:rPr>
                <w:rFonts w:cs="Arial"/>
                <w:sz w:val="20"/>
                <w:szCs w:val="20"/>
              </w:rPr>
              <w:t>HIGH ROAD, TOTTENHAM N17</w:t>
            </w:r>
          </w:p>
        </w:tc>
      </w:tr>
      <w:tr w:rsidR="00BC6F0E" w:rsidRPr="00883AED" w14:paraId="5EE3ED2D" w14:textId="77777777" w:rsidTr="009311DC">
        <w:tc>
          <w:tcPr>
            <w:tcW w:w="3682" w:type="dxa"/>
          </w:tcPr>
          <w:p w14:paraId="4A794102" w14:textId="0357A8F2" w:rsidR="00BC6F0E" w:rsidRPr="00883AED" w:rsidRDefault="00BC6F0E" w:rsidP="00B80E2D">
            <w:pPr>
              <w:spacing w:after="0"/>
              <w:rPr>
                <w:rFonts w:cs="Arial"/>
                <w:sz w:val="20"/>
                <w:szCs w:val="20"/>
              </w:rPr>
            </w:pPr>
            <w:r w:rsidRPr="00883AED">
              <w:rPr>
                <w:rFonts w:cs="Arial"/>
                <w:sz w:val="20"/>
                <w:szCs w:val="20"/>
              </w:rPr>
              <w:t>BRERETON ROAD N17</w:t>
            </w:r>
          </w:p>
        </w:tc>
        <w:tc>
          <w:tcPr>
            <w:tcW w:w="3682" w:type="dxa"/>
          </w:tcPr>
          <w:p w14:paraId="28BFBDDF" w14:textId="77777777" w:rsidR="00BC6F0E" w:rsidRPr="00883AED" w:rsidRDefault="00BC6F0E" w:rsidP="00B80E2D">
            <w:pPr>
              <w:spacing w:after="0"/>
              <w:rPr>
                <w:rFonts w:cs="Arial"/>
                <w:sz w:val="20"/>
                <w:szCs w:val="20"/>
              </w:rPr>
            </w:pPr>
            <w:r w:rsidRPr="00883AED">
              <w:rPr>
                <w:rFonts w:cs="Arial"/>
                <w:sz w:val="20"/>
                <w:szCs w:val="20"/>
              </w:rPr>
              <w:t>HIGH ROAD, TOTTENHAM N17</w:t>
            </w:r>
          </w:p>
        </w:tc>
      </w:tr>
      <w:tr w:rsidR="00B667B6" w:rsidRPr="00883AED" w14:paraId="00EEC391" w14:textId="77777777" w:rsidTr="009311DC">
        <w:tc>
          <w:tcPr>
            <w:tcW w:w="3682" w:type="dxa"/>
          </w:tcPr>
          <w:p w14:paraId="2C9F2A93" w14:textId="1498A16A" w:rsidR="00B667B6" w:rsidRPr="00883AED" w:rsidRDefault="00B667B6" w:rsidP="00B80E2D">
            <w:pPr>
              <w:spacing w:after="0"/>
              <w:rPr>
                <w:rFonts w:cs="Arial"/>
                <w:sz w:val="20"/>
                <w:szCs w:val="20"/>
              </w:rPr>
            </w:pPr>
            <w:r w:rsidRPr="00883AED">
              <w:rPr>
                <w:rFonts w:cs="Arial"/>
                <w:sz w:val="20"/>
                <w:szCs w:val="20"/>
              </w:rPr>
              <w:t>BROMLEY ROAD N17</w:t>
            </w:r>
          </w:p>
        </w:tc>
        <w:tc>
          <w:tcPr>
            <w:tcW w:w="3682" w:type="dxa"/>
          </w:tcPr>
          <w:p w14:paraId="71310737" w14:textId="0D4AA492" w:rsidR="00B667B6" w:rsidRPr="00883AED" w:rsidRDefault="00B667B6" w:rsidP="00B80E2D">
            <w:pPr>
              <w:spacing w:after="0"/>
              <w:rPr>
                <w:rFonts w:cs="Arial"/>
                <w:sz w:val="20"/>
                <w:szCs w:val="20"/>
              </w:rPr>
            </w:pPr>
            <w:r w:rsidRPr="00883AED">
              <w:rPr>
                <w:rFonts w:cs="Arial"/>
                <w:sz w:val="20"/>
                <w:szCs w:val="20"/>
              </w:rPr>
              <w:t>HIGH ROAD, TOTTENHAM N17</w:t>
            </w:r>
          </w:p>
        </w:tc>
      </w:tr>
      <w:tr w:rsidR="00BC6F0E" w:rsidRPr="00883AED" w14:paraId="749BBF14" w14:textId="77777777" w:rsidTr="009311DC">
        <w:tc>
          <w:tcPr>
            <w:tcW w:w="3682" w:type="dxa"/>
          </w:tcPr>
          <w:p w14:paraId="45A64A6D" w14:textId="1FAFAD67" w:rsidR="00BC6F0E" w:rsidRPr="00883AED" w:rsidRDefault="00BC6F0E" w:rsidP="00B80E2D">
            <w:pPr>
              <w:spacing w:after="0"/>
              <w:rPr>
                <w:rFonts w:cs="Arial"/>
                <w:sz w:val="20"/>
                <w:szCs w:val="20"/>
              </w:rPr>
            </w:pPr>
            <w:r w:rsidRPr="00883AED">
              <w:rPr>
                <w:rFonts w:cs="Arial"/>
                <w:sz w:val="20"/>
                <w:szCs w:val="20"/>
              </w:rPr>
              <w:t>BROMLEY ROAD N17</w:t>
            </w:r>
          </w:p>
        </w:tc>
        <w:tc>
          <w:tcPr>
            <w:tcW w:w="3682" w:type="dxa"/>
          </w:tcPr>
          <w:p w14:paraId="1782163C" w14:textId="6492A85E" w:rsidR="00BC6F0E" w:rsidRPr="00883AED" w:rsidRDefault="00BC6F0E" w:rsidP="00B80E2D">
            <w:pPr>
              <w:spacing w:after="0"/>
              <w:rPr>
                <w:rFonts w:cs="Arial"/>
                <w:sz w:val="20"/>
                <w:szCs w:val="20"/>
              </w:rPr>
            </w:pPr>
            <w:r w:rsidRPr="00883AED">
              <w:rPr>
                <w:rFonts w:cs="Arial"/>
                <w:sz w:val="20"/>
                <w:szCs w:val="20"/>
              </w:rPr>
              <w:t>PARK LANE N17</w:t>
            </w:r>
          </w:p>
        </w:tc>
      </w:tr>
      <w:tr w:rsidR="00BC6F0E" w:rsidRPr="00883AED" w14:paraId="1633C555" w14:textId="77777777" w:rsidTr="009311DC">
        <w:tc>
          <w:tcPr>
            <w:tcW w:w="3682" w:type="dxa"/>
          </w:tcPr>
          <w:p w14:paraId="5A0D6888" w14:textId="43643C42" w:rsidR="00BC6F0E" w:rsidRPr="00883AED" w:rsidRDefault="00BC6F0E" w:rsidP="00B80E2D">
            <w:pPr>
              <w:spacing w:after="0"/>
              <w:rPr>
                <w:rFonts w:cs="Arial"/>
                <w:sz w:val="20"/>
                <w:szCs w:val="20"/>
              </w:rPr>
            </w:pPr>
            <w:r w:rsidRPr="00883AED">
              <w:rPr>
                <w:rFonts w:cs="Arial"/>
                <w:sz w:val="20"/>
                <w:szCs w:val="20"/>
              </w:rPr>
              <w:t>CEDAR ROAD N17</w:t>
            </w:r>
          </w:p>
        </w:tc>
        <w:tc>
          <w:tcPr>
            <w:tcW w:w="3682" w:type="dxa"/>
          </w:tcPr>
          <w:p w14:paraId="4F6FFC6D" w14:textId="7E6540A6" w:rsidR="00BC6F0E" w:rsidRPr="00883AED" w:rsidRDefault="00BC6F0E" w:rsidP="00B80E2D">
            <w:pPr>
              <w:spacing w:after="0"/>
              <w:rPr>
                <w:rFonts w:cs="Arial"/>
                <w:sz w:val="20"/>
                <w:szCs w:val="20"/>
              </w:rPr>
            </w:pPr>
            <w:r w:rsidRPr="00883AED">
              <w:rPr>
                <w:rFonts w:cs="Arial"/>
                <w:sz w:val="20"/>
                <w:szCs w:val="20"/>
              </w:rPr>
              <w:t>HIGH ROAD, TOTTENHAM N17</w:t>
            </w:r>
          </w:p>
        </w:tc>
      </w:tr>
      <w:tr w:rsidR="00B667B6" w:rsidRPr="00883AED" w14:paraId="03EDA526" w14:textId="77777777" w:rsidTr="009311DC">
        <w:tc>
          <w:tcPr>
            <w:tcW w:w="3682" w:type="dxa"/>
          </w:tcPr>
          <w:p w14:paraId="55F6C9C9" w14:textId="42EA0C68" w:rsidR="00B667B6" w:rsidRPr="00883AED" w:rsidRDefault="00B667B6" w:rsidP="00B80E2D">
            <w:pPr>
              <w:spacing w:after="0"/>
              <w:rPr>
                <w:rFonts w:cs="Arial"/>
                <w:sz w:val="20"/>
                <w:szCs w:val="20"/>
              </w:rPr>
            </w:pPr>
            <w:r w:rsidRPr="00883AED">
              <w:rPr>
                <w:rFonts w:cs="Arial"/>
                <w:sz w:val="20"/>
                <w:szCs w:val="20"/>
              </w:rPr>
              <w:t>CHURCH ROAD N17</w:t>
            </w:r>
          </w:p>
        </w:tc>
        <w:tc>
          <w:tcPr>
            <w:tcW w:w="3682" w:type="dxa"/>
          </w:tcPr>
          <w:p w14:paraId="77A805A6" w14:textId="45372C20" w:rsidR="00B667B6" w:rsidRPr="00883AED" w:rsidRDefault="00B667B6" w:rsidP="00B80E2D">
            <w:pPr>
              <w:spacing w:after="0"/>
              <w:rPr>
                <w:rFonts w:cs="Arial"/>
                <w:sz w:val="20"/>
                <w:szCs w:val="20"/>
              </w:rPr>
            </w:pPr>
            <w:r w:rsidRPr="00883AED">
              <w:rPr>
                <w:rFonts w:cs="Arial"/>
                <w:sz w:val="20"/>
                <w:szCs w:val="20"/>
              </w:rPr>
              <w:t>HIGH ROAD, TOTTENHAM N17</w:t>
            </w:r>
          </w:p>
        </w:tc>
      </w:tr>
      <w:tr w:rsidR="00BC6F0E" w:rsidRPr="00883AED" w14:paraId="00D00122" w14:textId="77777777" w:rsidTr="009311DC">
        <w:tc>
          <w:tcPr>
            <w:tcW w:w="3682" w:type="dxa"/>
          </w:tcPr>
          <w:p w14:paraId="15E64E91" w14:textId="0DFA9BFE" w:rsidR="00BC6F0E" w:rsidRPr="00883AED" w:rsidRDefault="00BC6F0E" w:rsidP="00B80E2D">
            <w:pPr>
              <w:spacing w:after="0"/>
              <w:rPr>
                <w:rFonts w:cs="Arial"/>
                <w:sz w:val="20"/>
                <w:szCs w:val="20"/>
              </w:rPr>
            </w:pPr>
            <w:r w:rsidRPr="00883AED">
              <w:rPr>
                <w:rFonts w:cs="Arial"/>
                <w:sz w:val="20"/>
                <w:szCs w:val="20"/>
              </w:rPr>
              <w:t>GASCOIGNE CLOSE N17</w:t>
            </w:r>
          </w:p>
        </w:tc>
        <w:tc>
          <w:tcPr>
            <w:tcW w:w="3682" w:type="dxa"/>
          </w:tcPr>
          <w:p w14:paraId="3F60D4C9" w14:textId="623F26E7" w:rsidR="00BC6F0E" w:rsidRPr="00883AED" w:rsidRDefault="00BC6F0E" w:rsidP="00B80E2D">
            <w:pPr>
              <w:spacing w:after="0"/>
              <w:rPr>
                <w:rFonts w:cs="Arial"/>
                <w:sz w:val="20"/>
                <w:szCs w:val="20"/>
              </w:rPr>
            </w:pPr>
            <w:r w:rsidRPr="00883AED">
              <w:rPr>
                <w:rFonts w:cs="Arial"/>
                <w:sz w:val="20"/>
                <w:szCs w:val="20"/>
              </w:rPr>
              <w:t>HIGH ROAD, TOTTENHAM N17</w:t>
            </w:r>
          </w:p>
        </w:tc>
      </w:tr>
      <w:tr w:rsidR="009719A3" w:rsidRPr="00883AED" w14:paraId="418A8A45" w14:textId="77777777" w:rsidTr="009311DC">
        <w:tc>
          <w:tcPr>
            <w:tcW w:w="3682" w:type="dxa"/>
          </w:tcPr>
          <w:p w14:paraId="62986CDA" w14:textId="6AC7BD0B" w:rsidR="009719A3" w:rsidRPr="00883AED" w:rsidRDefault="009719A3" w:rsidP="00B80E2D">
            <w:pPr>
              <w:spacing w:after="0"/>
              <w:rPr>
                <w:rFonts w:cs="Arial"/>
                <w:sz w:val="20"/>
                <w:szCs w:val="20"/>
              </w:rPr>
            </w:pPr>
            <w:r w:rsidRPr="00883AED">
              <w:rPr>
                <w:rFonts w:cs="Arial"/>
                <w:sz w:val="20"/>
                <w:szCs w:val="20"/>
              </w:rPr>
              <w:t>HIGH ROAD, TOTTENHAM N17</w:t>
            </w:r>
          </w:p>
        </w:tc>
        <w:tc>
          <w:tcPr>
            <w:tcW w:w="3682" w:type="dxa"/>
          </w:tcPr>
          <w:p w14:paraId="0C94BFB0" w14:textId="5E92C7FD" w:rsidR="009719A3" w:rsidRPr="00883AED" w:rsidRDefault="009719A3" w:rsidP="00B80E2D">
            <w:pPr>
              <w:spacing w:after="0"/>
              <w:rPr>
                <w:rFonts w:cs="Arial"/>
                <w:sz w:val="20"/>
                <w:szCs w:val="20"/>
              </w:rPr>
            </w:pPr>
            <w:r w:rsidRPr="00883AED">
              <w:rPr>
                <w:rFonts w:cs="Arial"/>
                <w:sz w:val="20"/>
                <w:szCs w:val="20"/>
              </w:rPr>
              <w:t>CHURCH ROAD N17</w:t>
            </w:r>
          </w:p>
        </w:tc>
      </w:tr>
      <w:tr w:rsidR="009719A3" w:rsidRPr="00883AED" w14:paraId="1E1FB9F0" w14:textId="77777777" w:rsidTr="009311DC">
        <w:tc>
          <w:tcPr>
            <w:tcW w:w="3682" w:type="dxa"/>
          </w:tcPr>
          <w:p w14:paraId="18FAFBA1" w14:textId="61E7FEB2" w:rsidR="009719A3" w:rsidRPr="00883AED" w:rsidRDefault="009719A3" w:rsidP="00B80E2D">
            <w:pPr>
              <w:spacing w:after="0"/>
              <w:rPr>
                <w:rFonts w:cs="Arial"/>
                <w:sz w:val="20"/>
                <w:szCs w:val="20"/>
              </w:rPr>
            </w:pPr>
            <w:r w:rsidRPr="00883AED">
              <w:rPr>
                <w:rFonts w:cs="Arial"/>
                <w:sz w:val="20"/>
                <w:szCs w:val="20"/>
              </w:rPr>
              <w:t>HIGH ROAD, TOTTENHAM N17</w:t>
            </w:r>
          </w:p>
        </w:tc>
        <w:tc>
          <w:tcPr>
            <w:tcW w:w="3682" w:type="dxa"/>
          </w:tcPr>
          <w:p w14:paraId="6F940F66" w14:textId="4CB729F9" w:rsidR="009719A3" w:rsidRPr="00883AED" w:rsidRDefault="009719A3" w:rsidP="00B80E2D">
            <w:pPr>
              <w:spacing w:after="0"/>
              <w:rPr>
                <w:rFonts w:cs="Arial"/>
                <w:sz w:val="20"/>
                <w:szCs w:val="20"/>
              </w:rPr>
            </w:pPr>
            <w:r w:rsidRPr="00883AED">
              <w:rPr>
                <w:rFonts w:cs="Arial"/>
                <w:sz w:val="20"/>
                <w:szCs w:val="20"/>
              </w:rPr>
              <w:t>PARK LANE N17</w:t>
            </w:r>
          </w:p>
        </w:tc>
      </w:tr>
      <w:tr w:rsidR="00570A16" w:rsidRPr="00883AED" w14:paraId="372AE14D" w14:textId="77777777" w:rsidTr="009311DC">
        <w:tc>
          <w:tcPr>
            <w:tcW w:w="3682" w:type="dxa"/>
          </w:tcPr>
          <w:p w14:paraId="788AC4B3" w14:textId="15530353" w:rsidR="00570A16" w:rsidRPr="00883AED" w:rsidRDefault="00570A16" w:rsidP="00B80E2D">
            <w:pPr>
              <w:spacing w:after="0"/>
              <w:rPr>
                <w:rFonts w:cs="Arial"/>
                <w:sz w:val="20"/>
                <w:szCs w:val="20"/>
              </w:rPr>
            </w:pPr>
            <w:r w:rsidRPr="00883AED">
              <w:rPr>
                <w:rFonts w:cs="Arial"/>
                <w:sz w:val="20"/>
                <w:szCs w:val="20"/>
              </w:rPr>
              <w:t>LANCASTER CLOSE N17</w:t>
            </w:r>
          </w:p>
        </w:tc>
        <w:tc>
          <w:tcPr>
            <w:tcW w:w="3682" w:type="dxa"/>
          </w:tcPr>
          <w:p w14:paraId="7EA9122A" w14:textId="65E325C1" w:rsidR="00570A16" w:rsidRPr="00883AED" w:rsidRDefault="00570A16" w:rsidP="00B80E2D">
            <w:pPr>
              <w:spacing w:after="0"/>
              <w:rPr>
                <w:rFonts w:cs="Arial"/>
                <w:sz w:val="20"/>
                <w:szCs w:val="20"/>
              </w:rPr>
            </w:pPr>
            <w:r w:rsidRPr="00883AED">
              <w:rPr>
                <w:rFonts w:cs="Arial"/>
                <w:sz w:val="20"/>
                <w:szCs w:val="20"/>
              </w:rPr>
              <w:t>PARK LANE N17</w:t>
            </w:r>
          </w:p>
        </w:tc>
      </w:tr>
      <w:tr w:rsidR="00B667B6" w:rsidRPr="00883AED" w14:paraId="314FEDAA" w14:textId="77777777" w:rsidTr="009311DC">
        <w:tc>
          <w:tcPr>
            <w:tcW w:w="3682" w:type="dxa"/>
          </w:tcPr>
          <w:p w14:paraId="18809892" w14:textId="5D31BD80" w:rsidR="00B667B6" w:rsidRPr="00883AED" w:rsidRDefault="00B667B6" w:rsidP="00B80E2D">
            <w:pPr>
              <w:spacing w:after="0"/>
              <w:rPr>
                <w:rFonts w:cs="Arial"/>
                <w:sz w:val="20"/>
                <w:szCs w:val="20"/>
              </w:rPr>
            </w:pPr>
            <w:r w:rsidRPr="00883AED">
              <w:rPr>
                <w:rFonts w:cs="Arial"/>
                <w:sz w:val="20"/>
                <w:szCs w:val="20"/>
              </w:rPr>
              <w:t xml:space="preserve">MOSELLE </w:t>
            </w:r>
            <w:r w:rsidR="006560E9" w:rsidRPr="00883AED">
              <w:rPr>
                <w:rFonts w:cs="Arial"/>
                <w:sz w:val="20"/>
                <w:szCs w:val="20"/>
              </w:rPr>
              <w:t>PLACE</w:t>
            </w:r>
            <w:r w:rsidRPr="00883AED">
              <w:rPr>
                <w:rFonts w:cs="Arial"/>
                <w:sz w:val="20"/>
                <w:szCs w:val="20"/>
              </w:rPr>
              <w:t xml:space="preserve"> N17</w:t>
            </w:r>
          </w:p>
        </w:tc>
        <w:tc>
          <w:tcPr>
            <w:tcW w:w="3682" w:type="dxa"/>
          </w:tcPr>
          <w:p w14:paraId="1869E3AC" w14:textId="230AD756" w:rsidR="00B667B6" w:rsidRPr="00883AED" w:rsidRDefault="00B667B6" w:rsidP="00B80E2D">
            <w:pPr>
              <w:spacing w:after="0"/>
              <w:rPr>
                <w:rFonts w:cs="Arial"/>
                <w:sz w:val="20"/>
                <w:szCs w:val="20"/>
              </w:rPr>
            </w:pPr>
            <w:r w:rsidRPr="00883AED">
              <w:rPr>
                <w:rFonts w:cs="Arial"/>
                <w:sz w:val="20"/>
                <w:szCs w:val="20"/>
              </w:rPr>
              <w:t>HIGH ROAD, TOTTENHAM N17</w:t>
            </w:r>
          </w:p>
        </w:tc>
      </w:tr>
      <w:tr w:rsidR="00BC6F0E" w:rsidRPr="00883AED" w14:paraId="35799E97" w14:textId="77777777" w:rsidTr="009311DC">
        <w:tc>
          <w:tcPr>
            <w:tcW w:w="3682" w:type="dxa"/>
          </w:tcPr>
          <w:p w14:paraId="737EDFE4" w14:textId="229D17DF" w:rsidR="00BC6F0E" w:rsidRPr="00883AED" w:rsidRDefault="00BC6F0E" w:rsidP="00B80E2D">
            <w:pPr>
              <w:spacing w:after="0"/>
              <w:rPr>
                <w:rFonts w:cs="Arial"/>
                <w:sz w:val="20"/>
                <w:szCs w:val="20"/>
              </w:rPr>
            </w:pPr>
            <w:r w:rsidRPr="00883AED">
              <w:rPr>
                <w:rFonts w:cs="Arial"/>
                <w:sz w:val="20"/>
                <w:szCs w:val="20"/>
              </w:rPr>
              <w:t>PARK LANE N17</w:t>
            </w:r>
          </w:p>
        </w:tc>
        <w:tc>
          <w:tcPr>
            <w:tcW w:w="3682" w:type="dxa"/>
          </w:tcPr>
          <w:p w14:paraId="65602BB5" w14:textId="59B58856" w:rsidR="00BC6F0E" w:rsidRPr="00883AED" w:rsidRDefault="00BC6F0E" w:rsidP="00B80E2D">
            <w:pPr>
              <w:spacing w:after="0"/>
              <w:rPr>
                <w:rFonts w:cs="Arial"/>
                <w:sz w:val="20"/>
                <w:szCs w:val="20"/>
              </w:rPr>
            </w:pPr>
            <w:r w:rsidRPr="00883AED">
              <w:rPr>
                <w:rFonts w:cs="Arial"/>
                <w:sz w:val="20"/>
                <w:szCs w:val="20"/>
              </w:rPr>
              <w:t>BROMLEY ROAD N17</w:t>
            </w:r>
          </w:p>
        </w:tc>
      </w:tr>
      <w:tr w:rsidR="00B667B6" w:rsidRPr="00883AED" w14:paraId="3ACF13EE" w14:textId="77777777" w:rsidTr="009311DC">
        <w:tc>
          <w:tcPr>
            <w:tcW w:w="3682" w:type="dxa"/>
          </w:tcPr>
          <w:p w14:paraId="02BB4170" w14:textId="05424D36" w:rsidR="00B667B6" w:rsidRPr="00883AED" w:rsidRDefault="00B667B6" w:rsidP="00B80E2D">
            <w:pPr>
              <w:spacing w:after="0"/>
              <w:rPr>
                <w:rFonts w:cs="Arial"/>
                <w:sz w:val="20"/>
                <w:szCs w:val="20"/>
              </w:rPr>
            </w:pPr>
            <w:r w:rsidRPr="00883AED">
              <w:rPr>
                <w:rFonts w:cs="Arial"/>
                <w:sz w:val="20"/>
                <w:szCs w:val="20"/>
              </w:rPr>
              <w:t>PARK LANE N17</w:t>
            </w:r>
          </w:p>
        </w:tc>
        <w:tc>
          <w:tcPr>
            <w:tcW w:w="3682" w:type="dxa"/>
          </w:tcPr>
          <w:p w14:paraId="64CA2A8B" w14:textId="57154F42" w:rsidR="00B667B6" w:rsidRPr="00883AED" w:rsidRDefault="00B667B6" w:rsidP="00B80E2D">
            <w:pPr>
              <w:spacing w:after="0"/>
              <w:rPr>
                <w:rFonts w:cs="Arial"/>
                <w:sz w:val="20"/>
                <w:szCs w:val="20"/>
              </w:rPr>
            </w:pPr>
            <w:r w:rsidRPr="00883AED">
              <w:rPr>
                <w:rFonts w:cs="Arial"/>
                <w:sz w:val="20"/>
                <w:szCs w:val="20"/>
              </w:rPr>
              <w:t>HIGH ROAD, TOTTENHAM N17</w:t>
            </w:r>
          </w:p>
        </w:tc>
      </w:tr>
      <w:tr w:rsidR="00BC6F0E" w:rsidRPr="00883AED" w14:paraId="65B4FBA0" w14:textId="77777777" w:rsidTr="009311DC">
        <w:tc>
          <w:tcPr>
            <w:tcW w:w="3682" w:type="dxa"/>
          </w:tcPr>
          <w:p w14:paraId="2E72B005" w14:textId="0D390D16" w:rsidR="00BC6F0E" w:rsidRPr="00883AED" w:rsidRDefault="00BC6F0E" w:rsidP="00B80E2D">
            <w:pPr>
              <w:spacing w:after="0"/>
              <w:rPr>
                <w:rFonts w:cs="Arial"/>
                <w:sz w:val="20"/>
                <w:szCs w:val="20"/>
              </w:rPr>
            </w:pPr>
            <w:r w:rsidRPr="00883AED">
              <w:rPr>
                <w:rFonts w:cs="Arial"/>
                <w:sz w:val="20"/>
                <w:szCs w:val="20"/>
              </w:rPr>
              <w:t>PARK LANE N17</w:t>
            </w:r>
          </w:p>
        </w:tc>
        <w:tc>
          <w:tcPr>
            <w:tcW w:w="3682" w:type="dxa"/>
          </w:tcPr>
          <w:p w14:paraId="00D77BCC" w14:textId="08E99111" w:rsidR="00BC6F0E" w:rsidRPr="00883AED" w:rsidRDefault="00BC6F0E" w:rsidP="00B80E2D">
            <w:pPr>
              <w:spacing w:after="0"/>
              <w:rPr>
                <w:rFonts w:cs="Arial"/>
                <w:sz w:val="20"/>
                <w:szCs w:val="20"/>
              </w:rPr>
            </w:pPr>
            <w:r w:rsidRPr="00883AED">
              <w:rPr>
                <w:rFonts w:cs="Arial"/>
                <w:sz w:val="20"/>
                <w:szCs w:val="20"/>
              </w:rPr>
              <w:t>VICARAGE ROAD N17</w:t>
            </w:r>
          </w:p>
        </w:tc>
      </w:tr>
      <w:tr w:rsidR="00BC6F0E" w:rsidRPr="00883AED" w14:paraId="44BEF0DC" w14:textId="77777777" w:rsidTr="009311DC">
        <w:tc>
          <w:tcPr>
            <w:tcW w:w="3682" w:type="dxa"/>
          </w:tcPr>
          <w:p w14:paraId="0929009B" w14:textId="7D420809" w:rsidR="00BC6F0E" w:rsidRPr="00883AED" w:rsidRDefault="00BC6F0E" w:rsidP="00B80E2D">
            <w:pPr>
              <w:spacing w:after="0"/>
              <w:rPr>
                <w:rFonts w:cs="Arial"/>
                <w:sz w:val="20"/>
                <w:szCs w:val="20"/>
              </w:rPr>
            </w:pPr>
            <w:r w:rsidRPr="00883AED">
              <w:rPr>
                <w:rFonts w:cs="Arial"/>
                <w:sz w:val="20"/>
                <w:szCs w:val="20"/>
              </w:rPr>
              <w:t>RUSKIN ROAD N17</w:t>
            </w:r>
          </w:p>
        </w:tc>
        <w:tc>
          <w:tcPr>
            <w:tcW w:w="3682" w:type="dxa"/>
          </w:tcPr>
          <w:p w14:paraId="0508FC2D" w14:textId="693B3B40" w:rsidR="00BC6F0E" w:rsidRPr="00883AED" w:rsidRDefault="00BC6F0E" w:rsidP="00B80E2D">
            <w:pPr>
              <w:spacing w:after="0"/>
              <w:rPr>
                <w:rFonts w:cs="Arial"/>
                <w:sz w:val="20"/>
                <w:szCs w:val="20"/>
              </w:rPr>
            </w:pPr>
            <w:r w:rsidRPr="00883AED">
              <w:rPr>
                <w:rFonts w:cs="Arial"/>
                <w:sz w:val="20"/>
                <w:szCs w:val="20"/>
              </w:rPr>
              <w:t>HIGH ROAD, TOTTENHAM N17</w:t>
            </w:r>
          </w:p>
        </w:tc>
      </w:tr>
      <w:tr w:rsidR="00BC6F0E" w:rsidRPr="00883AED" w14:paraId="0D62BCCB" w14:textId="77777777" w:rsidTr="009311DC">
        <w:tc>
          <w:tcPr>
            <w:tcW w:w="3682" w:type="dxa"/>
          </w:tcPr>
          <w:p w14:paraId="40790A22" w14:textId="5BC8D943" w:rsidR="00BC6F0E" w:rsidRPr="00883AED" w:rsidRDefault="00BC6F0E" w:rsidP="00B80E2D">
            <w:pPr>
              <w:spacing w:after="0"/>
              <w:rPr>
                <w:rFonts w:cs="Arial"/>
                <w:sz w:val="20"/>
                <w:szCs w:val="20"/>
              </w:rPr>
            </w:pPr>
            <w:r w:rsidRPr="00883AED">
              <w:rPr>
                <w:rFonts w:cs="Arial"/>
                <w:sz w:val="20"/>
                <w:szCs w:val="20"/>
              </w:rPr>
              <w:t>SUTHERLAND ROAD N17</w:t>
            </w:r>
          </w:p>
        </w:tc>
        <w:tc>
          <w:tcPr>
            <w:tcW w:w="3682" w:type="dxa"/>
          </w:tcPr>
          <w:p w14:paraId="7E869DDA" w14:textId="5CC40096" w:rsidR="00BC6F0E" w:rsidRPr="00883AED" w:rsidRDefault="00BC6F0E" w:rsidP="00B80E2D">
            <w:pPr>
              <w:spacing w:after="0"/>
              <w:rPr>
                <w:rFonts w:cs="Arial"/>
                <w:sz w:val="20"/>
                <w:szCs w:val="20"/>
              </w:rPr>
            </w:pPr>
            <w:r w:rsidRPr="00883AED">
              <w:rPr>
                <w:rFonts w:cs="Arial"/>
                <w:sz w:val="20"/>
                <w:szCs w:val="20"/>
              </w:rPr>
              <w:t>PARK LANE N17</w:t>
            </w:r>
          </w:p>
        </w:tc>
      </w:tr>
      <w:tr w:rsidR="00BC6F0E" w:rsidRPr="00883AED" w14:paraId="6F3E3F2B" w14:textId="77777777" w:rsidTr="009311DC">
        <w:tc>
          <w:tcPr>
            <w:tcW w:w="3682" w:type="dxa"/>
          </w:tcPr>
          <w:p w14:paraId="08A88813" w14:textId="711DFB67" w:rsidR="00BC6F0E" w:rsidRPr="00883AED" w:rsidRDefault="00BC6F0E" w:rsidP="00B80E2D">
            <w:pPr>
              <w:spacing w:after="0"/>
              <w:rPr>
                <w:rFonts w:cs="Arial"/>
                <w:sz w:val="20"/>
                <w:szCs w:val="20"/>
              </w:rPr>
            </w:pPr>
            <w:r w:rsidRPr="00883AED">
              <w:rPr>
                <w:rFonts w:cs="Arial"/>
                <w:sz w:val="20"/>
                <w:szCs w:val="20"/>
              </w:rPr>
              <w:t>VICARAGE ROAD N17</w:t>
            </w:r>
          </w:p>
        </w:tc>
        <w:tc>
          <w:tcPr>
            <w:tcW w:w="3682" w:type="dxa"/>
          </w:tcPr>
          <w:p w14:paraId="4478F43A" w14:textId="7305C11F" w:rsidR="00BC6F0E" w:rsidRPr="00883AED" w:rsidRDefault="00BC6F0E" w:rsidP="00B80E2D">
            <w:pPr>
              <w:spacing w:after="0"/>
              <w:rPr>
                <w:rFonts w:cs="Arial"/>
                <w:sz w:val="20"/>
                <w:szCs w:val="20"/>
              </w:rPr>
            </w:pPr>
            <w:r w:rsidRPr="00883AED">
              <w:rPr>
                <w:rFonts w:cs="Arial"/>
                <w:sz w:val="20"/>
                <w:szCs w:val="20"/>
              </w:rPr>
              <w:t>PARK LANE N17</w:t>
            </w:r>
          </w:p>
        </w:tc>
      </w:tr>
      <w:tr w:rsidR="00B667B6" w:rsidRPr="00883AED" w14:paraId="3F3D5D14" w14:textId="77777777" w:rsidTr="009311DC">
        <w:tc>
          <w:tcPr>
            <w:tcW w:w="3682" w:type="dxa"/>
          </w:tcPr>
          <w:p w14:paraId="537B0DC0" w14:textId="02D7058D" w:rsidR="00B667B6" w:rsidRPr="00883AED" w:rsidRDefault="00B667B6" w:rsidP="00B80E2D">
            <w:pPr>
              <w:spacing w:after="0"/>
              <w:rPr>
                <w:rFonts w:cs="Arial"/>
                <w:sz w:val="20"/>
                <w:szCs w:val="20"/>
              </w:rPr>
            </w:pPr>
            <w:r w:rsidRPr="00883AED">
              <w:rPr>
                <w:rFonts w:cs="Arial"/>
                <w:sz w:val="20"/>
                <w:szCs w:val="20"/>
              </w:rPr>
              <w:lastRenderedPageBreak/>
              <w:t>WHITEHALL STREET</w:t>
            </w:r>
          </w:p>
        </w:tc>
        <w:tc>
          <w:tcPr>
            <w:tcW w:w="3682" w:type="dxa"/>
          </w:tcPr>
          <w:p w14:paraId="32CB6062" w14:textId="720EB769" w:rsidR="00B667B6" w:rsidRPr="00883AED" w:rsidRDefault="00B667B6" w:rsidP="00B80E2D">
            <w:pPr>
              <w:spacing w:after="0"/>
              <w:rPr>
                <w:rFonts w:cs="Arial"/>
                <w:sz w:val="20"/>
                <w:szCs w:val="20"/>
              </w:rPr>
            </w:pPr>
            <w:r w:rsidRPr="00883AED">
              <w:rPr>
                <w:rFonts w:cs="Arial"/>
                <w:sz w:val="20"/>
                <w:szCs w:val="20"/>
              </w:rPr>
              <w:t>HIGH ROAD, TOTTENHAM N17</w:t>
            </w:r>
          </w:p>
        </w:tc>
      </w:tr>
    </w:tbl>
    <w:p w14:paraId="304F4C36" w14:textId="047768AB" w:rsidR="00BC6F0E" w:rsidRDefault="00BC6F0E" w:rsidP="00CE130A">
      <w:pPr>
        <w:spacing w:before="120"/>
        <w:ind w:left="1701" w:hanging="567"/>
        <w:jc w:val="both"/>
        <w:rPr>
          <w:rFonts w:cs="Arial"/>
          <w:sz w:val="20"/>
          <w:szCs w:val="20"/>
        </w:rPr>
      </w:pPr>
      <w:r w:rsidRPr="00883AED">
        <w:rPr>
          <w:rFonts w:cs="Arial"/>
          <w:sz w:val="20"/>
          <w:szCs w:val="20"/>
        </w:rPr>
        <w:t>(</w:t>
      </w:r>
      <w:r w:rsidR="004B37DB" w:rsidRPr="00883AED">
        <w:rPr>
          <w:rFonts w:cs="Arial"/>
          <w:sz w:val="20"/>
          <w:szCs w:val="20"/>
        </w:rPr>
        <w:t>vii</w:t>
      </w:r>
      <w:r w:rsidRPr="00883AED">
        <w:rPr>
          <w:rFonts w:cs="Arial"/>
          <w:sz w:val="20"/>
          <w:szCs w:val="20"/>
        </w:rPr>
        <w:t>)</w:t>
      </w:r>
      <w:r w:rsidRPr="00883AED">
        <w:rPr>
          <w:rFonts w:cs="Arial"/>
          <w:sz w:val="20"/>
          <w:szCs w:val="20"/>
        </w:rPr>
        <w:tab/>
        <w:t>to suspend</w:t>
      </w:r>
      <w:r w:rsidR="00DA7B71" w:rsidRPr="00883AED">
        <w:rPr>
          <w:rFonts w:cs="Arial"/>
          <w:sz w:val="20"/>
          <w:szCs w:val="20"/>
        </w:rPr>
        <w:t>:-  (</w:t>
      </w:r>
      <w:r w:rsidR="004B37DB" w:rsidRPr="00883AED">
        <w:rPr>
          <w:rFonts w:cs="Arial"/>
          <w:sz w:val="20"/>
          <w:szCs w:val="20"/>
        </w:rPr>
        <w:t>A</w:t>
      </w:r>
      <w:r w:rsidR="00DA7B71" w:rsidRPr="00883AED">
        <w:rPr>
          <w:rFonts w:cs="Arial"/>
          <w:sz w:val="20"/>
          <w:szCs w:val="20"/>
        </w:rPr>
        <w:t xml:space="preserve">) </w:t>
      </w:r>
      <w:r w:rsidRPr="00883AED">
        <w:rPr>
          <w:rFonts w:cs="Arial"/>
          <w:sz w:val="20"/>
          <w:szCs w:val="20"/>
        </w:rPr>
        <w:t>the existing ‘no entry’ and ‘emergency access only’ restriction in Church Road N17 located immediately below the railway viaduct, east o</w:t>
      </w:r>
      <w:r w:rsidR="00DA7B71" w:rsidRPr="00883AED">
        <w:rPr>
          <w:rFonts w:cs="Arial"/>
          <w:sz w:val="20"/>
          <w:szCs w:val="20"/>
        </w:rPr>
        <w:t xml:space="preserve">f its junction with King Street;  </w:t>
      </w:r>
      <w:r w:rsidR="008A0E7D" w:rsidRPr="00883AED">
        <w:rPr>
          <w:rFonts w:cs="Arial"/>
          <w:sz w:val="20"/>
          <w:szCs w:val="20"/>
        </w:rPr>
        <w:t xml:space="preserve">(B) the existing ‘no entry’ and ‘emergency access only’ restriction in Park Lane N17 at the common boundary of Nos. 86 and 88 Park Lane;  </w:t>
      </w:r>
      <w:r w:rsidR="00DA7B71" w:rsidRPr="00883AED">
        <w:rPr>
          <w:rFonts w:cs="Arial"/>
          <w:sz w:val="20"/>
          <w:szCs w:val="20"/>
        </w:rPr>
        <w:t>(</w:t>
      </w:r>
      <w:r w:rsidR="008A0E7D" w:rsidRPr="00883AED">
        <w:rPr>
          <w:rFonts w:cs="Arial"/>
          <w:sz w:val="20"/>
          <w:szCs w:val="20"/>
        </w:rPr>
        <w:t>C</w:t>
      </w:r>
      <w:r w:rsidR="00DA7B71" w:rsidRPr="00883AED">
        <w:rPr>
          <w:rFonts w:cs="Arial"/>
          <w:sz w:val="20"/>
          <w:szCs w:val="20"/>
        </w:rPr>
        <w:t>)</w:t>
      </w:r>
      <w:r w:rsidRPr="00883AED">
        <w:rPr>
          <w:rFonts w:cs="Arial"/>
          <w:sz w:val="20"/>
          <w:szCs w:val="20"/>
        </w:rPr>
        <w:t xml:space="preserve"> </w:t>
      </w:r>
      <w:r w:rsidR="00DA7B71" w:rsidRPr="00883AED">
        <w:rPr>
          <w:rFonts w:cs="Arial"/>
          <w:sz w:val="20"/>
          <w:szCs w:val="20"/>
        </w:rPr>
        <w:t>the ‘fire gate’ closure in James Place N17</w:t>
      </w:r>
      <w:r w:rsidR="00F361C3" w:rsidRPr="00883AED">
        <w:rPr>
          <w:rFonts w:cs="Arial"/>
          <w:sz w:val="20"/>
          <w:szCs w:val="20"/>
        </w:rPr>
        <w:t xml:space="preserve"> located</w:t>
      </w:r>
      <w:r w:rsidR="00DA7B71" w:rsidRPr="00883AED">
        <w:rPr>
          <w:rFonts w:cs="Arial"/>
          <w:sz w:val="20"/>
          <w:szCs w:val="20"/>
        </w:rPr>
        <w:t xml:space="preserve"> north of its junction with Kings Road; (</w:t>
      </w:r>
      <w:r w:rsidR="008A0E7D" w:rsidRPr="00883AED">
        <w:rPr>
          <w:rFonts w:cs="Arial"/>
          <w:sz w:val="20"/>
          <w:szCs w:val="20"/>
        </w:rPr>
        <w:t>D) the ‘fire gate’ closure in Love Lane N17 located north of its junction with Whitehall Street; and (E) the ‘fire gate’ closure in Tenterden Road N17 located at its junction with Whitehall Street.</w:t>
      </w:r>
    </w:p>
    <w:p w14:paraId="533B5C97" w14:textId="290703C1" w:rsidR="0005115E" w:rsidRPr="00AD7C8E" w:rsidRDefault="0005115E" w:rsidP="0005115E">
      <w:pPr>
        <w:ind w:left="1134" w:hanging="567"/>
        <w:jc w:val="both"/>
        <w:rPr>
          <w:rFonts w:cs="Arial"/>
          <w:sz w:val="20"/>
          <w:szCs w:val="20"/>
        </w:rPr>
      </w:pPr>
      <w:r w:rsidRPr="00AD7C8E">
        <w:rPr>
          <w:rFonts w:cs="Arial"/>
          <w:sz w:val="20"/>
          <w:szCs w:val="20"/>
        </w:rPr>
        <w:t>(d)</w:t>
      </w:r>
      <w:r w:rsidRPr="00AD7C8E">
        <w:rPr>
          <w:rFonts w:cs="Arial"/>
          <w:sz w:val="20"/>
          <w:szCs w:val="20"/>
        </w:rPr>
        <w:tab/>
        <w:t xml:space="preserve">from up to 45 minutes before the advertised start time of an Event until 1 hour and 30 minutes after the conclusion of that Event (or as directed by the Event Day Commander), to prohibit all vehicles (including pedal cycles) from entering: </w:t>
      </w:r>
      <w:r w:rsidRPr="00AD7C8E">
        <w:rPr>
          <w:rFonts w:cs="Arial"/>
          <w:bCs/>
          <w:sz w:val="20"/>
          <w:szCs w:val="20"/>
        </w:rPr>
        <w:t>PARK LANE N17 between its junctions with Willoughby Lane and Shelbourne Road and its junction with Park Avenue Road; and WHITE HART LANE N17, between its junctions with High Road</w:t>
      </w:r>
      <w:r w:rsidR="00712612" w:rsidRPr="00AD7C8E">
        <w:rPr>
          <w:rFonts w:cs="Arial"/>
          <w:bCs/>
          <w:sz w:val="20"/>
          <w:szCs w:val="20"/>
        </w:rPr>
        <w:t xml:space="preserve"> Tottenham</w:t>
      </w:r>
      <w:r w:rsidRPr="00AD7C8E">
        <w:rPr>
          <w:rFonts w:cs="Arial"/>
          <w:bCs/>
          <w:sz w:val="20"/>
          <w:szCs w:val="20"/>
        </w:rPr>
        <w:t xml:space="preserve"> and </w:t>
      </w:r>
      <w:r w:rsidR="00AD7C8E" w:rsidRPr="00AD7C8E">
        <w:rPr>
          <w:rFonts w:cs="Arial"/>
          <w:bCs/>
          <w:sz w:val="20"/>
          <w:szCs w:val="20"/>
        </w:rPr>
        <w:t>Pretoria</w:t>
      </w:r>
      <w:r w:rsidRPr="00AD7C8E">
        <w:rPr>
          <w:rFonts w:cs="Arial"/>
          <w:bCs/>
          <w:sz w:val="20"/>
          <w:szCs w:val="20"/>
        </w:rPr>
        <w:t xml:space="preserve"> Road</w:t>
      </w:r>
      <w:r w:rsidR="001E7A16" w:rsidRPr="00AD7C8E">
        <w:rPr>
          <w:rFonts w:cs="Arial"/>
          <w:bCs/>
          <w:sz w:val="20"/>
          <w:szCs w:val="20"/>
        </w:rPr>
        <w:t>.</w:t>
      </w:r>
    </w:p>
    <w:p w14:paraId="3FB8E1F6" w14:textId="6879DDC1" w:rsidR="00E22502" w:rsidRPr="00883AED" w:rsidRDefault="00E22502" w:rsidP="00F6131E">
      <w:pPr>
        <w:ind w:left="567"/>
        <w:jc w:val="both"/>
        <w:rPr>
          <w:rFonts w:cs="Arial"/>
          <w:sz w:val="20"/>
          <w:szCs w:val="20"/>
        </w:rPr>
      </w:pPr>
      <w:r w:rsidRPr="00883AED">
        <w:rPr>
          <w:rFonts w:cs="Arial"/>
          <w:sz w:val="20"/>
          <w:szCs w:val="20"/>
        </w:rPr>
        <w:t>Police and emergency services vehicles w</w:t>
      </w:r>
      <w:r w:rsidR="00773479">
        <w:rPr>
          <w:rFonts w:cs="Arial"/>
          <w:sz w:val="20"/>
          <w:szCs w:val="20"/>
        </w:rPr>
        <w:t>ill</w:t>
      </w:r>
      <w:r w:rsidRPr="00883AED">
        <w:rPr>
          <w:rFonts w:cs="Arial"/>
          <w:sz w:val="20"/>
          <w:szCs w:val="20"/>
        </w:rPr>
        <w:t xml:space="preserve"> be exempt from the above restrictions.</w:t>
      </w:r>
    </w:p>
    <w:p w14:paraId="562B1414" w14:textId="3E0A3731" w:rsidR="0052331E" w:rsidRPr="00A54F4E" w:rsidRDefault="0052331E" w:rsidP="00130CA2">
      <w:pPr>
        <w:ind w:left="567"/>
        <w:jc w:val="both"/>
        <w:rPr>
          <w:rFonts w:cs="Arial"/>
          <w:sz w:val="20"/>
          <w:szCs w:val="20"/>
        </w:rPr>
      </w:pPr>
      <w:r w:rsidRPr="00130CA2">
        <w:rPr>
          <w:rFonts w:cs="Arial"/>
          <w:sz w:val="20"/>
          <w:szCs w:val="20"/>
        </w:rPr>
        <w:t xml:space="preserve">For the purposes of the restrictions referred to in items </w:t>
      </w:r>
      <w:r w:rsidR="00551A46" w:rsidRPr="00130CA2">
        <w:rPr>
          <w:rFonts w:cs="Arial"/>
          <w:sz w:val="20"/>
          <w:szCs w:val="20"/>
        </w:rPr>
        <w:t>2</w:t>
      </w:r>
      <w:r w:rsidRPr="00130CA2">
        <w:rPr>
          <w:rFonts w:cs="Arial"/>
          <w:sz w:val="20"/>
          <w:szCs w:val="20"/>
        </w:rPr>
        <w:t>(</w:t>
      </w:r>
      <w:r w:rsidR="004B37DB" w:rsidRPr="00130CA2">
        <w:rPr>
          <w:rFonts w:cs="Arial"/>
          <w:sz w:val="20"/>
          <w:szCs w:val="20"/>
        </w:rPr>
        <w:t>c</w:t>
      </w:r>
      <w:r w:rsidRPr="00130CA2">
        <w:rPr>
          <w:rFonts w:cs="Arial"/>
          <w:sz w:val="20"/>
          <w:szCs w:val="20"/>
        </w:rPr>
        <w:t>)</w:t>
      </w:r>
      <w:r w:rsidR="004B37DB" w:rsidRPr="00130CA2">
        <w:rPr>
          <w:rFonts w:cs="Arial"/>
          <w:sz w:val="20"/>
          <w:szCs w:val="20"/>
        </w:rPr>
        <w:t>(i) and (iii)</w:t>
      </w:r>
      <w:r w:rsidRPr="00130CA2">
        <w:rPr>
          <w:rFonts w:cs="Arial"/>
          <w:sz w:val="20"/>
          <w:szCs w:val="20"/>
        </w:rPr>
        <w:t xml:space="preserve"> preceding, ‘permit holders’ vehicle’ w</w:t>
      </w:r>
      <w:r w:rsidR="00BD53CE" w:rsidRPr="00130CA2">
        <w:rPr>
          <w:rFonts w:cs="Arial"/>
          <w:sz w:val="20"/>
          <w:szCs w:val="20"/>
        </w:rPr>
        <w:t>ill</w:t>
      </w:r>
      <w:r w:rsidRPr="00130CA2">
        <w:rPr>
          <w:rFonts w:cs="Arial"/>
          <w:sz w:val="20"/>
          <w:szCs w:val="20"/>
        </w:rPr>
        <w:t xml:space="preserve"> include a vehicle </w:t>
      </w:r>
      <w:r w:rsidR="009311DC" w:rsidRPr="00130CA2">
        <w:rPr>
          <w:rFonts w:cs="Arial"/>
          <w:sz w:val="20"/>
          <w:szCs w:val="20"/>
        </w:rPr>
        <w:t xml:space="preserve">either: displaying </w:t>
      </w:r>
      <w:r w:rsidRPr="00130CA2">
        <w:rPr>
          <w:rFonts w:cs="Arial"/>
          <w:sz w:val="20"/>
          <w:szCs w:val="20"/>
        </w:rPr>
        <w:t xml:space="preserve">a valid Tottenham Controlled Parking Zone ‘TN’ residents’ permit or business permit, </w:t>
      </w:r>
      <w:r w:rsidR="009311DC" w:rsidRPr="00130CA2">
        <w:rPr>
          <w:rFonts w:cs="Arial"/>
          <w:sz w:val="20"/>
          <w:szCs w:val="20"/>
        </w:rPr>
        <w:t xml:space="preserve">or </w:t>
      </w:r>
      <w:r w:rsidRPr="00130CA2">
        <w:rPr>
          <w:rFonts w:cs="Arial"/>
          <w:sz w:val="20"/>
          <w:szCs w:val="20"/>
        </w:rPr>
        <w:t xml:space="preserve">a valid Tottenham Event Day Controlled Parking Zone ‘TED’ residents’ permit or business permit, </w:t>
      </w:r>
      <w:r w:rsidR="009311DC" w:rsidRPr="00130CA2">
        <w:rPr>
          <w:rFonts w:cs="Arial"/>
          <w:sz w:val="20"/>
          <w:szCs w:val="20"/>
        </w:rPr>
        <w:t xml:space="preserve">or </w:t>
      </w:r>
      <w:r w:rsidRPr="00130CA2">
        <w:rPr>
          <w:rFonts w:cs="Arial"/>
          <w:sz w:val="20"/>
          <w:szCs w:val="20"/>
        </w:rPr>
        <w:t xml:space="preserve">a valid Essential Service User’s permit, or a valid Special Parking Permit, or a valid Car Club permit, issued in respect of that vehicle; or a valid Homes for Haringey parking permit, issued in respect of that vehicle and in respect of a housing estate car park located in or only accessible from a street referred to above; or a valid Tottenham Hotspur Football Club car </w:t>
      </w:r>
      <w:r w:rsidRPr="00CE130A">
        <w:rPr>
          <w:rFonts w:cs="Arial"/>
          <w:sz w:val="20"/>
          <w:szCs w:val="20"/>
        </w:rPr>
        <w:t>park permit</w:t>
      </w:r>
      <w:r w:rsidRPr="00AD7C8E">
        <w:rPr>
          <w:rFonts w:cs="Arial"/>
          <w:sz w:val="20"/>
          <w:szCs w:val="20"/>
        </w:rPr>
        <w:t xml:space="preserve">; or </w:t>
      </w:r>
      <w:r w:rsidR="00F6131E" w:rsidRPr="00AD7C8E">
        <w:rPr>
          <w:rFonts w:cs="Arial"/>
          <w:sz w:val="20"/>
          <w:szCs w:val="20"/>
        </w:rPr>
        <w:t>any other permit as may be authorised by the Event D</w:t>
      </w:r>
      <w:r w:rsidR="009311DC" w:rsidRPr="00AD7C8E">
        <w:rPr>
          <w:rFonts w:cs="Arial"/>
          <w:sz w:val="20"/>
          <w:szCs w:val="20"/>
        </w:rPr>
        <w:t xml:space="preserve">ay Commander; or a vehicle the driver or passenger of which can produce proof of address </w:t>
      </w:r>
      <w:r w:rsidR="008A0E7D" w:rsidRPr="00AD7C8E">
        <w:rPr>
          <w:rFonts w:cs="Arial"/>
          <w:sz w:val="20"/>
          <w:szCs w:val="20"/>
        </w:rPr>
        <w:t xml:space="preserve">(e.g. </w:t>
      </w:r>
      <w:r w:rsidR="00773479" w:rsidRPr="00AD7C8E">
        <w:rPr>
          <w:rFonts w:cs="Arial"/>
          <w:sz w:val="20"/>
          <w:szCs w:val="20"/>
        </w:rPr>
        <w:t xml:space="preserve">a </w:t>
      </w:r>
      <w:r w:rsidR="008A0E7D" w:rsidRPr="00AD7C8E">
        <w:rPr>
          <w:rFonts w:cs="Arial"/>
          <w:sz w:val="20"/>
          <w:szCs w:val="20"/>
        </w:rPr>
        <w:t xml:space="preserve">driver’s license </w:t>
      </w:r>
      <w:r w:rsidR="00773479" w:rsidRPr="00AD7C8E">
        <w:rPr>
          <w:rFonts w:cs="Arial"/>
          <w:sz w:val="20"/>
          <w:szCs w:val="20"/>
        </w:rPr>
        <w:t xml:space="preserve">or a recent Council Tax bill, </w:t>
      </w:r>
      <w:r w:rsidR="008A0E7D" w:rsidRPr="00AD7C8E">
        <w:rPr>
          <w:rFonts w:cs="Arial"/>
          <w:sz w:val="20"/>
          <w:szCs w:val="20"/>
        </w:rPr>
        <w:t xml:space="preserve">utility bill or bank statement) </w:t>
      </w:r>
      <w:r w:rsidR="009311DC" w:rsidRPr="00AD7C8E">
        <w:rPr>
          <w:rFonts w:cs="Arial"/>
          <w:sz w:val="20"/>
          <w:szCs w:val="20"/>
        </w:rPr>
        <w:t>indicating that said driver or passenger is a resident of a street referred to above.</w:t>
      </w:r>
      <w:r w:rsidR="00130CA2" w:rsidRPr="00AD7C8E">
        <w:rPr>
          <w:rFonts w:cs="Arial"/>
          <w:sz w:val="20"/>
          <w:szCs w:val="20"/>
        </w:rPr>
        <w:t xml:space="preserve"> Or any valid Controlled Parking Zone parking permit issued by the council </w:t>
      </w:r>
      <w:r w:rsidR="00130CA2" w:rsidRPr="00A54F4E">
        <w:rPr>
          <w:rFonts w:cs="Arial"/>
          <w:sz w:val="20"/>
          <w:szCs w:val="20"/>
        </w:rPr>
        <w:t>that may be introduced in the future that is respective to the Tottenham Hotspur Stadium Traffic Management Zone.</w:t>
      </w:r>
    </w:p>
    <w:p w14:paraId="6F489366" w14:textId="01955509" w:rsidR="0026541F" w:rsidRPr="00A54F4E" w:rsidRDefault="0026541F" w:rsidP="0026541F">
      <w:pPr>
        <w:ind w:left="567"/>
        <w:jc w:val="both"/>
        <w:rPr>
          <w:rFonts w:cs="Arial"/>
          <w:sz w:val="20"/>
          <w:szCs w:val="20"/>
        </w:rPr>
      </w:pPr>
      <w:r w:rsidRPr="00A54F4E">
        <w:rPr>
          <w:rFonts w:cs="Arial"/>
          <w:sz w:val="20"/>
          <w:szCs w:val="20"/>
        </w:rPr>
        <w:t xml:space="preserve">When the </w:t>
      </w:r>
      <w:r w:rsidR="00FE5386" w:rsidRPr="00A54F4E">
        <w:rPr>
          <w:rFonts w:cs="Arial"/>
          <w:iCs/>
          <w:sz w:val="20"/>
          <w:szCs w:val="20"/>
        </w:rPr>
        <w:t>Haringey (Tottenham Hotspur Stadium Traffic Management Zone) (Prescribed Routes) (</w:t>
      </w:r>
      <w:r w:rsidR="00FE5386" w:rsidRPr="00A54F4E">
        <w:rPr>
          <w:rFonts w:cs="Arial"/>
          <w:iCs/>
          <w:sz w:val="20"/>
          <w:szCs w:val="20"/>
          <w:rPrChange w:id="30" w:author="Chambers Paul" w:date="2020-09-14T13:01:00Z">
            <w:rPr>
              <w:rFonts w:cs="Arial"/>
              <w:iCs/>
              <w:sz w:val="20"/>
              <w:szCs w:val="20"/>
              <w:highlight w:val="magenta"/>
            </w:rPr>
          </w:rPrChange>
        </w:rPr>
        <w:t xml:space="preserve">No. </w:t>
      </w:r>
      <w:ins w:id="31" w:author="Chambers Paul" w:date="2020-09-14T13:01:00Z">
        <w:r w:rsidR="00A54F4E" w:rsidRPr="00A54F4E">
          <w:rPr>
            <w:rFonts w:cs="Arial"/>
            <w:iCs/>
            <w:sz w:val="20"/>
            <w:szCs w:val="20"/>
            <w:rPrChange w:id="32" w:author="Chambers Paul" w:date="2020-09-14T13:01:00Z">
              <w:rPr>
                <w:rFonts w:cs="Arial"/>
                <w:iCs/>
                <w:sz w:val="20"/>
                <w:szCs w:val="20"/>
                <w:highlight w:val="magenta"/>
              </w:rPr>
            </w:rPrChange>
          </w:rPr>
          <w:t>1</w:t>
        </w:r>
      </w:ins>
      <w:del w:id="33" w:author="Chambers Paul" w:date="2020-09-14T13:01:00Z">
        <w:r w:rsidR="00FE5386" w:rsidRPr="00A54F4E" w:rsidDel="00A54F4E">
          <w:rPr>
            <w:rFonts w:cs="Arial"/>
            <w:iCs/>
            <w:sz w:val="20"/>
            <w:szCs w:val="20"/>
            <w:rPrChange w:id="34" w:author="Chambers Paul" w:date="2020-09-14T13:01:00Z">
              <w:rPr>
                <w:rFonts w:cs="Arial"/>
                <w:iCs/>
                <w:sz w:val="20"/>
                <w:szCs w:val="20"/>
                <w:highlight w:val="magenta"/>
              </w:rPr>
            </w:rPrChange>
          </w:rPr>
          <w:delText>-</w:delText>
        </w:r>
      </w:del>
      <w:r w:rsidR="00FE5386" w:rsidRPr="00A54F4E">
        <w:rPr>
          <w:rFonts w:cs="Arial"/>
          <w:iCs/>
          <w:sz w:val="20"/>
          <w:szCs w:val="20"/>
          <w:rPrChange w:id="35" w:author="Chambers Paul" w:date="2020-09-14T13:01:00Z">
            <w:rPr>
              <w:rFonts w:cs="Arial"/>
              <w:iCs/>
              <w:sz w:val="20"/>
              <w:szCs w:val="20"/>
              <w:highlight w:val="magenta"/>
            </w:rPr>
          </w:rPrChange>
        </w:rPr>
        <w:t xml:space="preserve">) </w:t>
      </w:r>
      <w:r w:rsidR="00FE5386" w:rsidRPr="00A54F4E">
        <w:rPr>
          <w:rFonts w:cs="Arial"/>
          <w:iCs/>
          <w:sz w:val="20"/>
          <w:szCs w:val="20"/>
        </w:rPr>
        <w:t xml:space="preserve">Experimental Traffic Order 2020 </w:t>
      </w:r>
      <w:r w:rsidRPr="00A54F4E">
        <w:rPr>
          <w:rFonts w:cs="Arial"/>
          <w:sz w:val="20"/>
          <w:szCs w:val="20"/>
        </w:rPr>
        <w:t xml:space="preserve">is in force, the provisions of the Haringey (Tottenham Event Days) (Prescribed Route) Traffic Order 1997, and the Haringey (Prescribed Routes) (Spurs Match Day) (No. 1) Traffic Order 2010 as they apply in relation to roads covered by the </w:t>
      </w:r>
      <w:r w:rsidR="00FE5386" w:rsidRPr="00A54F4E">
        <w:rPr>
          <w:rFonts w:cs="Arial"/>
          <w:sz w:val="20"/>
          <w:szCs w:val="20"/>
        </w:rPr>
        <w:t xml:space="preserve">aforementioned </w:t>
      </w:r>
      <w:r w:rsidR="00FE5386" w:rsidRPr="00A54F4E">
        <w:rPr>
          <w:rFonts w:cs="Arial"/>
          <w:iCs/>
          <w:sz w:val="20"/>
          <w:szCs w:val="20"/>
        </w:rPr>
        <w:t>Experimental Traffic</w:t>
      </w:r>
      <w:r w:rsidR="00FE5386" w:rsidRPr="00A54F4E">
        <w:rPr>
          <w:rFonts w:cs="Arial"/>
          <w:sz w:val="20"/>
          <w:szCs w:val="20"/>
        </w:rPr>
        <w:t xml:space="preserve"> </w:t>
      </w:r>
      <w:r w:rsidRPr="00A54F4E">
        <w:rPr>
          <w:rFonts w:cs="Arial"/>
          <w:sz w:val="20"/>
          <w:szCs w:val="20"/>
        </w:rPr>
        <w:t>Order, will be suspended.</w:t>
      </w:r>
    </w:p>
    <w:p w14:paraId="4B37C71B" w14:textId="5DB2459F" w:rsidR="00CE130A" w:rsidRPr="00FE3AA4" w:rsidRDefault="00CE130A" w:rsidP="00CE130A">
      <w:pPr>
        <w:ind w:left="1134" w:hanging="567"/>
        <w:jc w:val="both"/>
        <w:rPr>
          <w:rFonts w:cs="Arial"/>
          <w:sz w:val="20"/>
          <w:szCs w:val="20"/>
        </w:rPr>
      </w:pPr>
      <w:r w:rsidRPr="00A54F4E">
        <w:rPr>
          <w:rFonts w:cs="Arial"/>
          <w:sz w:val="20"/>
          <w:szCs w:val="20"/>
        </w:rPr>
        <w:t>(</w:t>
      </w:r>
      <w:r w:rsidR="0005115E" w:rsidRPr="00A54F4E">
        <w:rPr>
          <w:rFonts w:cs="Arial"/>
          <w:sz w:val="20"/>
          <w:szCs w:val="20"/>
        </w:rPr>
        <w:t>e</w:t>
      </w:r>
      <w:r w:rsidRPr="00A54F4E">
        <w:rPr>
          <w:rFonts w:cs="Arial"/>
          <w:sz w:val="20"/>
          <w:szCs w:val="20"/>
        </w:rPr>
        <w:t>)</w:t>
      </w:r>
      <w:r w:rsidRPr="00A54F4E">
        <w:rPr>
          <w:rFonts w:cs="Arial"/>
          <w:sz w:val="20"/>
          <w:szCs w:val="20"/>
        </w:rPr>
        <w:tab/>
        <w:t>to suspend the ‘TN’ permit holder’s parking places and</w:t>
      </w:r>
      <w:r w:rsidRPr="00FE3AA4">
        <w:rPr>
          <w:rFonts w:cs="Arial"/>
          <w:sz w:val="20"/>
          <w:szCs w:val="20"/>
        </w:rPr>
        <w:t xml:space="preserve"> provide waiting restrictions which w</w:t>
      </w:r>
      <w:r>
        <w:rPr>
          <w:rFonts w:cs="Arial"/>
          <w:sz w:val="20"/>
          <w:szCs w:val="20"/>
        </w:rPr>
        <w:t xml:space="preserve">ill </w:t>
      </w:r>
      <w:r w:rsidRPr="00FE3AA4">
        <w:rPr>
          <w:rFonts w:cs="Arial"/>
          <w:sz w:val="20"/>
          <w:szCs w:val="20"/>
        </w:rPr>
        <w:t>operate between the hours of 8 a.m. and 10 p.m. at the following locations:-</w:t>
      </w:r>
    </w:p>
    <w:p w14:paraId="35DE4721" w14:textId="77777777" w:rsidR="00CE130A" w:rsidRPr="00FE3AA4" w:rsidRDefault="00CE130A" w:rsidP="00CE130A">
      <w:pPr>
        <w:ind w:left="1134"/>
        <w:jc w:val="both"/>
        <w:rPr>
          <w:rFonts w:cs="Arial"/>
          <w:sz w:val="20"/>
          <w:szCs w:val="20"/>
        </w:rPr>
      </w:pPr>
      <w:r w:rsidRPr="00FE3AA4">
        <w:rPr>
          <w:rFonts w:cs="Arial"/>
          <w:sz w:val="20"/>
          <w:szCs w:val="20"/>
        </w:rPr>
        <w:t>WORCESTER AVENUE N17 - (i) the east side, outside Nos. 1-23 Worcester Avenue; (ii) the east side, outside Nos. 29-41 Worcester Avenue; and (iii) the west side, at the side of No. 54 Northumberland Park and outside Nos. 2-24 Worcester Avenue;</w:t>
      </w:r>
    </w:p>
    <w:p w14:paraId="2B5B7B2E" w14:textId="46E51D6D"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f</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‘TN’ permit holder’s parking places and provide waiting restrictions which w</w:t>
      </w:r>
      <w:r>
        <w:rPr>
          <w:rFonts w:cs="Arial"/>
          <w:sz w:val="20"/>
          <w:szCs w:val="20"/>
        </w:rPr>
        <w:t>ill</w:t>
      </w:r>
      <w:r w:rsidRPr="00FE3AA4">
        <w:rPr>
          <w:rFonts w:cs="Arial"/>
          <w:sz w:val="20"/>
          <w:szCs w:val="20"/>
        </w:rPr>
        <w:t xml:space="preserve"> operate between the hours of 8 a.m. and 8.30 p.m. at the following locations:-</w:t>
      </w:r>
    </w:p>
    <w:p w14:paraId="6F916468" w14:textId="77777777" w:rsidR="00CE130A" w:rsidRPr="00FE3AA4" w:rsidRDefault="00CE130A" w:rsidP="00CE130A">
      <w:pPr>
        <w:ind w:left="1134"/>
        <w:jc w:val="both"/>
        <w:rPr>
          <w:rFonts w:cs="Arial"/>
          <w:sz w:val="20"/>
          <w:szCs w:val="20"/>
        </w:rPr>
      </w:pPr>
      <w:r w:rsidRPr="00FE3AA4">
        <w:rPr>
          <w:rFonts w:cs="Arial"/>
          <w:sz w:val="20"/>
          <w:szCs w:val="20"/>
        </w:rPr>
        <w:t>CHURCH ROAD N17 - (i)</w:t>
      </w:r>
      <w:r>
        <w:rPr>
          <w:rFonts w:cs="Arial"/>
          <w:sz w:val="20"/>
          <w:szCs w:val="20"/>
        </w:rPr>
        <w:t xml:space="preserve"> </w:t>
      </w:r>
      <w:r w:rsidRPr="00FE3AA4">
        <w:rPr>
          <w:rFonts w:cs="Arial"/>
          <w:sz w:val="20"/>
          <w:szCs w:val="20"/>
        </w:rPr>
        <w:t>the north side, outside Nos. 66-68 Church Road, and (ii) the south side, outside Nos. 11-49 Church Road (the westernmost 11 metres only);</w:t>
      </w:r>
    </w:p>
    <w:p w14:paraId="37C5DBAC" w14:textId="77777777" w:rsidR="00CE130A" w:rsidRPr="00FE3AA4" w:rsidRDefault="00CE130A" w:rsidP="00CE130A">
      <w:pPr>
        <w:ind w:left="1134"/>
        <w:jc w:val="both"/>
        <w:rPr>
          <w:rFonts w:cs="Arial"/>
          <w:sz w:val="20"/>
          <w:szCs w:val="20"/>
        </w:rPr>
      </w:pPr>
      <w:r w:rsidRPr="00FE3AA4">
        <w:rPr>
          <w:rFonts w:cs="Arial"/>
          <w:sz w:val="20"/>
          <w:szCs w:val="20"/>
        </w:rPr>
        <w:t>WHITEHALL STREET N17 - (i) the north-west side, outside Ermine House, Whitehall Street; (ii) the north-west side, to the immediate south-west of Ermine House, Whitehall Street; (iii) the north-west side, opposite Nos. 31-61 Whitehall Street; (iv) the north-west side, outside Nos. 2-32 Whitehall Street; (v) the south-east side, outside Nos. 3-29 Whitehall Street; (vi) the south-east side, outside Nos. 31-61 Whitehall Street; and (vii) the south-east side, outside Nos. 63-89 Whitehall Street (the easternmost 12 metres only);</w:t>
      </w:r>
    </w:p>
    <w:p w14:paraId="3C8932EC" w14:textId="3FA4D3D7" w:rsidR="00CE130A" w:rsidRPr="00C61E09"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g</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 xml:space="preserve">‘TN’ ‘shared-use’ parking places and provide waiting restrictions which </w:t>
      </w:r>
      <w:r w:rsidRPr="00C61E09">
        <w:rPr>
          <w:rFonts w:cs="Arial"/>
          <w:sz w:val="20"/>
          <w:szCs w:val="20"/>
        </w:rPr>
        <w:t>w</w:t>
      </w:r>
      <w:r>
        <w:rPr>
          <w:rFonts w:cs="Arial"/>
          <w:sz w:val="20"/>
          <w:szCs w:val="20"/>
        </w:rPr>
        <w:t>ill</w:t>
      </w:r>
      <w:r w:rsidRPr="00C61E09">
        <w:rPr>
          <w:rFonts w:cs="Arial"/>
          <w:sz w:val="20"/>
          <w:szCs w:val="20"/>
        </w:rPr>
        <w:t xml:space="preserve"> operate between the hours of 8 a.m. and 8.30 p.m. at the following locations:-</w:t>
      </w:r>
    </w:p>
    <w:p w14:paraId="76734E9D" w14:textId="77777777" w:rsidR="00CE130A" w:rsidRPr="00FE3AA4" w:rsidRDefault="00CE130A" w:rsidP="00CE130A">
      <w:pPr>
        <w:ind w:left="1134"/>
        <w:jc w:val="both"/>
        <w:rPr>
          <w:rFonts w:cs="Arial"/>
          <w:sz w:val="20"/>
          <w:szCs w:val="20"/>
        </w:rPr>
      </w:pPr>
      <w:r w:rsidRPr="00C61E09">
        <w:rPr>
          <w:rFonts w:cs="Arial"/>
          <w:sz w:val="20"/>
          <w:szCs w:val="20"/>
        </w:rPr>
        <w:t>LOVE LANE N17 - (i) the east</w:t>
      </w:r>
      <w:r w:rsidRPr="00FE3AA4">
        <w:rPr>
          <w:rFonts w:cs="Arial"/>
          <w:sz w:val="20"/>
          <w:szCs w:val="20"/>
        </w:rPr>
        <w:t xml:space="preserve"> side, opposite White Hart Lane Station; (ii) the east side, outside Charles House, Love Lane; (iii) the east side, all bays in the inset parking area fronting the play area and gardens adjacent to Charles House, Love Lane; (iv) the east </w:t>
      </w:r>
      <w:r w:rsidRPr="00FE3AA4">
        <w:rPr>
          <w:rFonts w:cs="Arial"/>
          <w:sz w:val="20"/>
          <w:szCs w:val="20"/>
        </w:rPr>
        <w:lastRenderedPageBreak/>
        <w:t>side, to the north of its junction with Moselle Street; and (v) the east side, at the side of Nos. 2-32 Whitehall Street;</w:t>
      </w:r>
    </w:p>
    <w:p w14:paraId="409BD6CB" w14:textId="77777777" w:rsidR="00CE130A" w:rsidRPr="00FE3AA4" w:rsidRDefault="00CE130A" w:rsidP="00CE130A">
      <w:pPr>
        <w:ind w:left="1134"/>
        <w:jc w:val="both"/>
        <w:rPr>
          <w:rFonts w:cs="Arial"/>
          <w:sz w:val="20"/>
          <w:szCs w:val="20"/>
        </w:rPr>
      </w:pPr>
      <w:r w:rsidRPr="00FE3AA4">
        <w:rPr>
          <w:rFonts w:cs="Arial"/>
          <w:sz w:val="20"/>
          <w:szCs w:val="20"/>
        </w:rPr>
        <w:t>WHITEHALL STREET N17 - (i) the north-west side, at the side of No. 743 High Road, Tottenham; and (ii) the south-east side, at the side of No. 741 High Road, Tottenham;</w:t>
      </w:r>
    </w:p>
    <w:p w14:paraId="358C0A08" w14:textId="3E3045A4"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h</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loading bay</w:t>
      </w:r>
      <w:r>
        <w:rPr>
          <w:rFonts w:cs="Arial"/>
          <w:sz w:val="20"/>
          <w:szCs w:val="20"/>
        </w:rPr>
        <w:t>s, disabled bays and taxis ranks</w:t>
      </w:r>
      <w:r w:rsidRPr="00FE3AA4">
        <w:rPr>
          <w:rFonts w:cs="Arial"/>
          <w:sz w:val="20"/>
          <w:szCs w:val="20"/>
        </w:rPr>
        <w:t xml:space="preserve"> and provide waiting restrictions which w</w:t>
      </w:r>
      <w:r>
        <w:rPr>
          <w:rFonts w:cs="Arial"/>
          <w:sz w:val="20"/>
          <w:szCs w:val="20"/>
        </w:rPr>
        <w:t xml:space="preserve">ill </w:t>
      </w:r>
      <w:r w:rsidRPr="00FE3AA4">
        <w:rPr>
          <w:rFonts w:cs="Arial"/>
          <w:sz w:val="20"/>
          <w:szCs w:val="20"/>
        </w:rPr>
        <w:t>operate between the hours of 8 a.m. and 8.30 p.m. at the following location</w:t>
      </w:r>
      <w:r>
        <w:rPr>
          <w:rFonts w:cs="Arial"/>
          <w:sz w:val="20"/>
          <w:szCs w:val="20"/>
        </w:rPr>
        <w:t>s</w:t>
      </w:r>
      <w:r w:rsidRPr="00FE3AA4">
        <w:rPr>
          <w:rFonts w:cs="Arial"/>
          <w:sz w:val="20"/>
          <w:szCs w:val="20"/>
        </w:rPr>
        <w:t>:-</w:t>
      </w:r>
    </w:p>
    <w:p w14:paraId="5869980A" w14:textId="77777777" w:rsidR="00CE130A" w:rsidRPr="00B1245B" w:rsidRDefault="00CE130A" w:rsidP="00CE130A">
      <w:pPr>
        <w:ind w:left="1134"/>
        <w:jc w:val="both"/>
        <w:rPr>
          <w:rFonts w:eastAsia="Times New Roman" w:cs="Arial"/>
          <w:sz w:val="20"/>
          <w:szCs w:val="20"/>
          <w:lang w:eastAsia="en-GB"/>
        </w:rPr>
      </w:pPr>
      <w:r w:rsidRPr="00B1245B">
        <w:rPr>
          <w:rFonts w:cs="Arial"/>
          <w:sz w:val="20"/>
          <w:szCs w:val="20"/>
        </w:rPr>
        <w:t xml:space="preserve">LOVE LANE N17 – (i) loading bay: the west side, outside White Hart Lane Station; (ii) </w:t>
      </w:r>
      <w:r w:rsidRPr="00B1245B">
        <w:rPr>
          <w:rFonts w:eastAsia="Times New Roman" w:cs="Arial"/>
          <w:sz w:val="20"/>
          <w:szCs w:val="20"/>
          <w:lang w:eastAsia="en-GB"/>
        </w:rPr>
        <w:t>taxi ranks: the north-east side, outside Moselle House; (iii) disabled bays: the north-east side, outside Moselle House;</w:t>
      </w:r>
    </w:p>
    <w:p w14:paraId="0AE0FAE9" w14:textId="77777777" w:rsidR="002722EF" w:rsidRPr="001A2541" w:rsidRDefault="002722EF" w:rsidP="002722EF">
      <w:pPr>
        <w:ind w:left="1134"/>
        <w:jc w:val="both"/>
        <w:rPr>
          <w:rFonts w:eastAsia="Times New Roman" w:cs="Arial"/>
          <w:sz w:val="20"/>
          <w:szCs w:val="20"/>
          <w:lang w:eastAsia="en-GB"/>
        </w:rPr>
      </w:pPr>
      <w:r>
        <w:rPr>
          <w:rFonts w:eastAsia="Times New Roman" w:cs="Arial"/>
          <w:sz w:val="20"/>
          <w:szCs w:val="20"/>
          <w:lang w:eastAsia="en-GB"/>
        </w:rPr>
        <w:t>PARK LANE N17 – disabled bay: south side, outside No. 214 Park Lane;</w:t>
      </w:r>
    </w:p>
    <w:p w14:paraId="5F520875" w14:textId="0269BF8E" w:rsidR="002722EF" w:rsidRDefault="00CE130A" w:rsidP="002722EF">
      <w:pPr>
        <w:ind w:left="1134"/>
        <w:jc w:val="both"/>
        <w:rPr>
          <w:rFonts w:eastAsia="Times New Roman" w:cs="Arial"/>
          <w:sz w:val="20"/>
          <w:szCs w:val="20"/>
          <w:lang w:eastAsia="en-GB"/>
        </w:rPr>
      </w:pPr>
      <w:r>
        <w:rPr>
          <w:rFonts w:eastAsia="Times New Roman" w:cs="Arial"/>
          <w:sz w:val="20"/>
          <w:szCs w:val="20"/>
          <w:lang w:eastAsia="en-GB"/>
        </w:rPr>
        <w:t xml:space="preserve">WHITE HART LANE N17 – (i) </w:t>
      </w:r>
      <w:r w:rsidR="002722EF" w:rsidRPr="00B1245B">
        <w:rPr>
          <w:rFonts w:cs="Arial"/>
          <w:sz w:val="20"/>
          <w:szCs w:val="20"/>
        </w:rPr>
        <w:t xml:space="preserve">loading bay: </w:t>
      </w:r>
      <w:r>
        <w:rPr>
          <w:rFonts w:eastAsia="Times New Roman" w:cs="Arial"/>
          <w:sz w:val="20"/>
          <w:szCs w:val="20"/>
          <w:lang w:eastAsia="en-GB"/>
        </w:rPr>
        <w:t xml:space="preserve">the north side, </w:t>
      </w:r>
      <w:r w:rsidRPr="001A2541">
        <w:rPr>
          <w:rFonts w:eastAsia="Times New Roman" w:cs="Arial"/>
          <w:sz w:val="20"/>
          <w:szCs w:val="20"/>
          <w:lang w:eastAsia="en-GB"/>
        </w:rPr>
        <w:t>outside Nos. 24 to 30 White Hart Lane;</w:t>
      </w:r>
      <w:r>
        <w:rPr>
          <w:rFonts w:eastAsia="Times New Roman" w:cs="Arial"/>
          <w:sz w:val="20"/>
          <w:szCs w:val="20"/>
          <w:lang w:eastAsia="en-GB"/>
        </w:rPr>
        <w:t xml:space="preserve"> (ii)</w:t>
      </w:r>
      <w:r w:rsidR="002722EF">
        <w:rPr>
          <w:rFonts w:eastAsia="Times New Roman" w:cs="Arial"/>
          <w:sz w:val="20"/>
          <w:szCs w:val="20"/>
          <w:lang w:eastAsia="en-GB"/>
        </w:rPr>
        <w:t xml:space="preserve"> </w:t>
      </w:r>
      <w:r w:rsidR="002722EF" w:rsidRPr="00B1245B">
        <w:rPr>
          <w:rFonts w:cs="Arial"/>
          <w:sz w:val="20"/>
          <w:szCs w:val="20"/>
        </w:rPr>
        <w:t>loading bay:</w:t>
      </w:r>
      <w:r w:rsidR="002722EF">
        <w:rPr>
          <w:rFonts w:cs="Arial"/>
          <w:sz w:val="20"/>
          <w:szCs w:val="20"/>
        </w:rPr>
        <w:t xml:space="preserve"> </w:t>
      </w:r>
      <w:r>
        <w:rPr>
          <w:rFonts w:eastAsia="Times New Roman" w:cs="Arial"/>
          <w:sz w:val="20"/>
          <w:szCs w:val="20"/>
          <w:lang w:eastAsia="en-GB"/>
        </w:rPr>
        <w:t xml:space="preserve">the north side, </w:t>
      </w:r>
      <w:r w:rsidRPr="001A2541">
        <w:rPr>
          <w:rFonts w:eastAsia="Times New Roman" w:cs="Arial"/>
          <w:sz w:val="20"/>
          <w:szCs w:val="20"/>
          <w:lang w:eastAsia="en-GB"/>
        </w:rPr>
        <w:t>opposite its junction with Penshurst Road;</w:t>
      </w:r>
    </w:p>
    <w:p w14:paraId="34DCEFE5" w14:textId="778CA29C" w:rsidR="00CE130A" w:rsidRPr="00FE3AA4" w:rsidRDefault="00CE130A" w:rsidP="002722EF">
      <w:pPr>
        <w:ind w:left="1134" w:hanging="567"/>
        <w:jc w:val="both"/>
        <w:rPr>
          <w:rFonts w:cs="Arial"/>
          <w:sz w:val="20"/>
          <w:szCs w:val="20"/>
        </w:rPr>
      </w:pPr>
      <w:r w:rsidRPr="00FE3AA4">
        <w:rPr>
          <w:rFonts w:cs="Arial"/>
          <w:sz w:val="20"/>
          <w:szCs w:val="20"/>
        </w:rPr>
        <w:t>(</w:t>
      </w:r>
      <w:r w:rsidR="0005115E">
        <w:rPr>
          <w:rFonts w:cs="Arial"/>
          <w:sz w:val="20"/>
          <w:szCs w:val="20"/>
        </w:rPr>
        <w:t>i</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‘TED’ (Event Day) permit holder’s parking places and provide waiting restrictions which w</w:t>
      </w:r>
      <w:r>
        <w:rPr>
          <w:rFonts w:cs="Arial"/>
          <w:sz w:val="20"/>
          <w:szCs w:val="20"/>
        </w:rPr>
        <w:t xml:space="preserve">ill </w:t>
      </w:r>
      <w:r w:rsidRPr="00FE3AA4">
        <w:rPr>
          <w:rFonts w:cs="Arial"/>
          <w:sz w:val="20"/>
          <w:szCs w:val="20"/>
        </w:rPr>
        <w:t>operate during the Event Day restriction hours (that is, between the hours of 5 p.m. and 8.30 p.m. when an Event Day occurs on Monday to Friday inclusive, or between the hours of 12 noon and 8 p.m. when an Event Day occurs on a Saturday, Sunday or a Public Holiday), at the following locations:-</w:t>
      </w:r>
    </w:p>
    <w:p w14:paraId="1AEBE8D4" w14:textId="77777777" w:rsidR="00CE130A" w:rsidRPr="00FE3AA4" w:rsidRDefault="00CE130A" w:rsidP="00CE130A">
      <w:pPr>
        <w:ind w:left="1134"/>
        <w:jc w:val="both"/>
        <w:rPr>
          <w:rFonts w:cs="Arial"/>
          <w:sz w:val="20"/>
          <w:szCs w:val="20"/>
        </w:rPr>
      </w:pPr>
      <w:r w:rsidRPr="00FE3AA4">
        <w:rPr>
          <w:rFonts w:cs="Arial"/>
          <w:sz w:val="20"/>
          <w:szCs w:val="20"/>
        </w:rPr>
        <w:t xml:space="preserve">SHELBOURNE ROAD N17 - (i) the north-west side, outside Nos. 14-32 Shelbourne Road; (ii) the north-west side, outside Nos. 34-44 Shelbourne Road; </w:t>
      </w:r>
      <w:r>
        <w:rPr>
          <w:rFonts w:cs="Arial"/>
          <w:sz w:val="20"/>
          <w:szCs w:val="20"/>
        </w:rPr>
        <w:t xml:space="preserve">and </w:t>
      </w:r>
      <w:r w:rsidRPr="00FE3AA4">
        <w:rPr>
          <w:rFonts w:cs="Arial"/>
          <w:sz w:val="20"/>
          <w:szCs w:val="20"/>
        </w:rPr>
        <w:t>(iii) the north-west side, outside Nos. 48-52 Shelbourne Road</w:t>
      </w:r>
      <w:r>
        <w:rPr>
          <w:rFonts w:cs="Arial"/>
          <w:sz w:val="20"/>
          <w:szCs w:val="20"/>
        </w:rPr>
        <w:t>.</w:t>
      </w:r>
    </w:p>
    <w:p w14:paraId="674FCF2D" w14:textId="6AFB4885"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j</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‘WG’ ‘shared-use’ parking place and provide waiting restrictions which w</w:t>
      </w:r>
      <w:r>
        <w:rPr>
          <w:rFonts w:cs="Arial"/>
          <w:sz w:val="20"/>
          <w:szCs w:val="20"/>
        </w:rPr>
        <w:t xml:space="preserve">ill </w:t>
      </w:r>
      <w:r w:rsidRPr="00FE3AA4">
        <w:rPr>
          <w:rFonts w:cs="Arial"/>
          <w:sz w:val="20"/>
          <w:szCs w:val="20"/>
        </w:rPr>
        <w:t>operate during the Event Day restriction hours, at the following location</w:t>
      </w:r>
      <w:r>
        <w:rPr>
          <w:rFonts w:cs="Arial"/>
          <w:sz w:val="20"/>
          <w:szCs w:val="20"/>
        </w:rPr>
        <w:t>s</w:t>
      </w:r>
      <w:r w:rsidRPr="00FE3AA4">
        <w:rPr>
          <w:rFonts w:cs="Arial"/>
          <w:sz w:val="20"/>
          <w:szCs w:val="20"/>
        </w:rPr>
        <w:t>:-</w:t>
      </w:r>
    </w:p>
    <w:p w14:paraId="7BCBDA18" w14:textId="77777777" w:rsidR="00CE130A" w:rsidRPr="00FE3AA4" w:rsidRDefault="00CE130A" w:rsidP="00CE130A">
      <w:pPr>
        <w:ind w:left="1134"/>
        <w:jc w:val="both"/>
        <w:rPr>
          <w:rFonts w:cs="Arial"/>
          <w:sz w:val="20"/>
          <w:szCs w:val="20"/>
        </w:rPr>
      </w:pPr>
      <w:r w:rsidRPr="00FE3AA4">
        <w:rPr>
          <w:rFonts w:cs="Arial"/>
          <w:sz w:val="20"/>
          <w:szCs w:val="20"/>
        </w:rPr>
        <w:t>BEDFORD ROAD N22 - the arm fronting Nos. 1-2 Station Cottages, the south-east side outside Nos. 1-2 Station Cottages;</w:t>
      </w:r>
    </w:p>
    <w:p w14:paraId="567AC85F" w14:textId="10BFCD74"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k</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Event Day ‘pay by phone’ parking place and provide waiting restrictions which w</w:t>
      </w:r>
      <w:r>
        <w:rPr>
          <w:rFonts w:cs="Arial"/>
          <w:sz w:val="20"/>
          <w:szCs w:val="20"/>
        </w:rPr>
        <w:t>ill</w:t>
      </w:r>
      <w:r w:rsidRPr="00FE3AA4">
        <w:rPr>
          <w:rFonts w:cs="Arial"/>
          <w:sz w:val="20"/>
          <w:szCs w:val="20"/>
        </w:rPr>
        <w:t xml:space="preserve"> operate during the Event Day restriction hours, at the following location:-</w:t>
      </w:r>
    </w:p>
    <w:p w14:paraId="3F65D5E1" w14:textId="77777777" w:rsidR="00CE130A" w:rsidRPr="00FE3AA4" w:rsidRDefault="00CE130A" w:rsidP="00CE130A">
      <w:pPr>
        <w:ind w:left="1134"/>
        <w:jc w:val="both"/>
        <w:rPr>
          <w:rFonts w:cs="Arial"/>
          <w:sz w:val="20"/>
          <w:szCs w:val="20"/>
        </w:rPr>
      </w:pPr>
      <w:r w:rsidRPr="00FE3AA4">
        <w:rPr>
          <w:rFonts w:cs="Arial"/>
          <w:sz w:val="20"/>
          <w:szCs w:val="20"/>
        </w:rPr>
        <w:t>PRETORIA ROAD N17 - (i) the east side, opposite its junction with Durban Road (20 metres in length); and (ii) the east side, opposite its junction with College Road (15 metres in length);</w:t>
      </w:r>
    </w:p>
    <w:p w14:paraId="40CAEBC2" w14:textId="227F99C9"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l</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disabled persons parking places and provide waiting restrictions which w</w:t>
      </w:r>
      <w:r>
        <w:rPr>
          <w:rFonts w:cs="Arial"/>
          <w:sz w:val="20"/>
          <w:szCs w:val="20"/>
        </w:rPr>
        <w:t xml:space="preserve">ill </w:t>
      </w:r>
      <w:r w:rsidRPr="00FE3AA4">
        <w:rPr>
          <w:rFonts w:cs="Arial"/>
          <w:sz w:val="20"/>
          <w:szCs w:val="20"/>
        </w:rPr>
        <w:t>operate during the Event Day restriction hours, at the following location:-</w:t>
      </w:r>
    </w:p>
    <w:p w14:paraId="43C35535" w14:textId="77777777" w:rsidR="00CE130A" w:rsidRPr="00FE3AA4" w:rsidRDefault="00CE130A" w:rsidP="00CE130A">
      <w:pPr>
        <w:ind w:left="1134"/>
        <w:jc w:val="both"/>
        <w:rPr>
          <w:rFonts w:cs="Arial"/>
          <w:sz w:val="20"/>
          <w:szCs w:val="20"/>
        </w:rPr>
      </w:pPr>
      <w:r w:rsidRPr="00FE3AA4">
        <w:rPr>
          <w:rFonts w:cs="Arial"/>
          <w:sz w:val="20"/>
          <w:szCs w:val="20"/>
        </w:rPr>
        <w:t>SHELBOURNE ROAD N17 - the north-west side, outside No. 46 Shelbourne Road</w:t>
      </w:r>
      <w:r>
        <w:rPr>
          <w:rFonts w:cs="Arial"/>
          <w:sz w:val="20"/>
          <w:szCs w:val="20"/>
        </w:rPr>
        <w:t>;</w:t>
      </w:r>
    </w:p>
    <w:p w14:paraId="37A8A307" w14:textId="47D88F78" w:rsidR="00CE130A" w:rsidRPr="00FE3AA4"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m</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‘TED’ permit holder’s parking place</w:t>
      </w:r>
      <w:r>
        <w:rPr>
          <w:rFonts w:cs="Arial"/>
          <w:sz w:val="20"/>
          <w:szCs w:val="20"/>
        </w:rPr>
        <w:t>s</w:t>
      </w:r>
      <w:r w:rsidRPr="00FE3AA4">
        <w:rPr>
          <w:rFonts w:cs="Arial"/>
          <w:sz w:val="20"/>
          <w:szCs w:val="20"/>
        </w:rPr>
        <w:t xml:space="preserve"> and provide bus parking places (for the use of ‘coaches’) which w</w:t>
      </w:r>
      <w:r>
        <w:rPr>
          <w:rFonts w:cs="Arial"/>
          <w:sz w:val="20"/>
          <w:szCs w:val="20"/>
        </w:rPr>
        <w:t>ill</w:t>
      </w:r>
      <w:r w:rsidRPr="00FE3AA4">
        <w:rPr>
          <w:rFonts w:cs="Arial"/>
          <w:sz w:val="20"/>
          <w:szCs w:val="20"/>
        </w:rPr>
        <w:t xml:space="preserve"> operate during the Event Day restriction hours, at the following locations:-</w:t>
      </w:r>
    </w:p>
    <w:p w14:paraId="5B83160A" w14:textId="77777777" w:rsidR="00CE130A" w:rsidRPr="00FE3AA4" w:rsidRDefault="00CE130A" w:rsidP="00CE130A">
      <w:pPr>
        <w:ind w:left="1134"/>
        <w:jc w:val="both"/>
        <w:rPr>
          <w:rFonts w:cs="Arial"/>
          <w:sz w:val="20"/>
          <w:szCs w:val="20"/>
        </w:rPr>
      </w:pPr>
      <w:r w:rsidRPr="00FE3AA4">
        <w:rPr>
          <w:rFonts w:cs="Arial"/>
          <w:sz w:val="20"/>
          <w:szCs w:val="20"/>
        </w:rPr>
        <w:t>TARIFF ROAD N17 - (i) the east side, at the side of No. 100 Brantwood Road; (ii) the east side, outside No. 6 Tariff Road; (iii) the east side, outside Triumph Trading Estate, Tariff Road; and (iv) the north-west side, at the side of No. 105 Northumberland Park (Note: the existing parking place markings at this last location will be extended by 2.3 metres to accommodate the bus parking place);</w:t>
      </w:r>
    </w:p>
    <w:p w14:paraId="4EF156F2" w14:textId="2DE64A48" w:rsidR="00CE130A" w:rsidRPr="00236A0C"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o</w:t>
      </w:r>
      <w:r w:rsidRPr="00FE3AA4">
        <w:rPr>
          <w:rFonts w:cs="Arial"/>
          <w:sz w:val="20"/>
          <w:szCs w:val="20"/>
        </w:rPr>
        <w:t>)</w:t>
      </w:r>
      <w:r w:rsidRPr="00FE3AA4">
        <w:rPr>
          <w:rFonts w:cs="Arial"/>
          <w:sz w:val="20"/>
          <w:szCs w:val="20"/>
        </w:rPr>
        <w:tab/>
      </w:r>
      <w:r w:rsidRPr="00236A0C">
        <w:rPr>
          <w:rFonts w:cs="Arial"/>
          <w:sz w:val="20"/>
          <w:szCs w:val="20"/>
        </w:rPr>
        <w:t>to suspend an existing ‘WG’ ‘shared-use’ parking place and provide a bus parking place which w</w:t>
      </w:r>
      <w:r>
        <w:rPr>
          <w:rFonts w:cs="Arial"/>
          <w:sz w:val="20"/>
          <w:szCs w:val="20"/>
        </w:rPr>
        <w:t>ill</w:t>
      </w:r>
      <w:r w:rsidRPr="00236A0C">
        <w:rPr>
          <w:rFonts w:cs="Arial"/>
          <w:sz w:val="20"/>
          <w:szCs w:val="20"/>
        </w:rPr>
        <w:t xml:space="preserve"> operate </w:t>
      </w:r>
      <w:r w:rsidR="00AD7C8E">
        <w:rPr>
          <w:rFonts w:cs="Arial"/>
          <w:sz w:val="20"/>
          <w:szCs w:val="20"/>
        </w:rPr>
        <w:t xml:space="preserve">from up to </w:t>
      </w:r>
      <w:r w:rsidR="00AD7C8E" w:rsidRPr="00AD7C8E">
        <w:rPr>
          <w:rFonts w:cs="Arial"/>
          <w:sz w:val="20"/>
          <w:szCs w:val="20"/>
        </w:rPr>
        <w:t xml:space="preserve">3 hours before the </w:t>
      </w:r>
      <w:r w:rsidR="00AD7C8E">
        <w:rPr>
          <w:rFonts w:cs="Arial"/>
          <w:sz w:val="20"/>
          <w:szCs w:val="20"/>
        </w:rPr>
        <w:t xml:space="preserve">advertised </w:t>
      </w:r>
      <w:r w:rsidR="00AD7C8E" w:rsidRPr="00AD7C8E">
        <w:rPr>
          <w:rFonts w:cs="Arial"/>
          <w:sz w:val="20"/>
          <w:szCs w:val="20"/>
        </w:rPr>
        <w:t xml:space="preserve">start time </w:t>
      </w:r>
      <w:r w:rsidR="00AD7C8E">
        <w:rPr>
          <w:rFonts w:cs="Arial"/>
          <w:sz w:val="20"/>
          <w:szCs w:val="20"/>
        </w:rPr>
        <w:t xml:space="preserve">of the Event </w:t>
      </w:r>
      <w:r w:rsidR="00AD7C8E" w:rsidRPr="00AD7C8E">
        <w:rPr>
          <w:rFonts w:cs="Arial"/>
          <w:sz w:val="20"/>
          <w:szCs w:val="20"/>
        </w:rPr>
        <w:t xml:space="preserve">until 1 hours and 30 minutes after </w:t>
      </w:r>
      <w:r w:rsidR="00AD7C8E">
        <w:rPr>
          <w:rFonts w:cs="Arial"/>
          <w:sz w:val="20"/>
          <w:szCs w:val="20"/>
        </w:rPr>
        <w:t xml:space="preserve">the conclusion of that </w:t>
      </w:r>
      <w:r w:rsidR="00260327">
        <w:rPr>
          <w:rFonts w:cs="Arial"/>
          <w:sz w:val="20"/>
          <w:szCs w:val="20"/>
        </w:rPr>
        <w:t>E</w:t>
      </w:r>
      <w:r w:rsidR="00AD7C8E">
        <w:rPr>
          <w:rFonts w:cs="Arial"/>
          <w:sz w:val="20"/>
          <w:szCs w:val="20"/>
        </w:rPr>
        <w:t>vent</w:t>
      </w:r>
      <w:r w:rsidRPr="00236A0C">
        <w:rPr>
          <w:rFonts w:cs="Arial"/>
          <w:sz w:val="20"/>
          <w:szCs w:val="20"/>
        </w:rPr>
        <w:t>, at the following location:-</w:t>
      </w:r>
    </w:p>
    <w:p w14:paraId="1BA16F89" w14:textId="77777777" w:rsidR="00CE130A" w:rsidRPr="00FE3AA4" w:rsidRDefault="00CE130A" w:rsidP="00CE130A">
      <w:pPr>
        <w:ind w:left="1134"/>
        <w:jc w:val="both"/>
        <w:rPr>
          <w:rFonts w:cs="Arial"/>
          <w:sz w:val="20"/>
          <w:szCs w:val="20"/>
        </w:rPr>
      </w:pPr>
      <w:r w:rsidRPr="00236A0C">
        <w:rPr>
          <w:rFonts w:cs="Arial"/>
          <w:sz w:val="20"/>
          <w:szCs w:val="20"/>
        </w:rPr>
        <w:t>WHITE HART LANE N22 - the south-east side, opposite Nos. 1-13 White Hart Lane;</w:t>
      </w:r>
    </w:p>
    <w:p w14:paraId="1B40AAA5" w14:textId="191954AF" w:rsidR="00CE130A" w:rsidRPr="00AD7C8E" w:rsidRDefault="00CE130A" w:rsidP="00CE130A">
      <w:pPr>
        <w:ind w:left="1134" w:hanging="567"/>
        <w:jc w:val="both"/>
        <w:rPr>
          <w:rFonts w:cs="Arial"/>
          <w:sz w:val="20"/>
          <w:szCs w:val="20"/>
        </w:rPr>
      </w:pPr>
      <w:r w:rsidRPr="00FE3AA4">
        <w:rPr>
          <w:rFonts w:cs="Arial"/>
          <w:sz w:val="20"/>
          <w:szCs w:val="20"/>
        </w:rPr>
        <w:t>(</w:t>
      </w:r>
      <w:r w:rsidR="0005115E">
        <w:rPr>
          <w:rFonts w:cs="Arial"/>
          <w:sz w:val="20"/>
          <w:szCs w:val="20"/>
        </w:rPr>
        <w:t>p</w:t>
      </w:r>
      <w:r w:rsidRPr="00FE3AA4">
        <w:rPr>
          <w:rFonts w:cs="Arial"/>
          <w:sz w:val="20"/>
          <w:szCs w:val="20"/>
        </w:rPr>
        <w:t>)</w:t>
      </w:r>
      <w:r w:rsidRPr="00FE3AA4">
        <w:rPr>
          <w:rFonts w:cs="Arial"/>
          <w:sz w:val="20"/>
          <w:szCs w:val="20"/>
        </w:rPr>
        <w:tab/>
        <w:t xml:space="preserve">to suspend </w:t>
      </w:r>
      <w:r>
        <w:rPr>
          <w:rFonts w:cs="Arial"/>
          <w:sz w:val="20"/>
          <w:szCs w:val="20"/>
        </w:rPr>
        <w:t xml:space="preserve">the </w:t>
      </w:r>
      <w:r w:rsidRPr="00FE3AA4">
        <w:rPr>
          <w:rFonts w:cs="Arial"/>
          <w:sz w:val="20"/>
          <w:szCs w:val="20"/>
        </w:rPr>
        <w:t>Event Day ‘pay by phone’ parking places and provide bus parking places which w</w:t>
      </w:r>
      <w:r>
        <w:rPr>
          <w:rFonts w:cs="Arial"/>
          <w:sz w:val="20"/>
          <w:szCs w:val="20"/>
        </w:rPr>
        <w:t xml:space="preserve">ill </w:t>
      </w:r>
      <w:r w:rsidRPr="00FE3AA4">
        <w:rPr>
          <w:rFonts w:cs="Arial"/>
          <w:sz w:val="20"/>
          <w:szCs w:val="20"/>
        </w:rPr>
        <w:t xml:space="preserve">operate </w:t>
      </w:r>
      <w:r w:rsidR="00AD7C8E">
        <w:rPr>
          <w:rFonts w:cs="Arial"/>
          <w:sz w:val="20"/>
          <w:szCs w:val="20"/>
        </w:rPr>
        <w:t xml:space="preserve">from up to </w:t>
      </w:r>
      <w:r w:rsidR="00AD7C8E" w:rsidRPr="00AD7C8E">
        <w:rPr>
          <w:rFonts w:cs="Arial"/>
          <w:sz w:val="20"/>
          <w:szCs w:val="20"/>
        </w:rPr>
        <w:t xml:space="preserve">3 hours before the </w:t>
      </w:r>
      <w:r w:rsidR="00AD7C8E">
        <w:rPr>
          <w:rFonts w:cs="Arial"/>
          <w:sz w:val="20"/>
          <w:szCs w:val="20"/>
        </w:rPr>
        <w:t xml:space="preserve">advertised </w:t>
      </w:r>
      <w:r w:rsidR="00AD7C8E" w:rsidRPr="00AD7C8E">
        <w:rPr>
          <w:rFonts w:cs="Arial"/>
          <w:sz w:val="20"/>
          <w:szCs w:val="20"/>
        </w:rPr>
        <w:t xml:space="preserve">start time </w:t>
      </w:r>
      <w:r w:rsidR="00AD7C8E">
        <w:rPr>
          <w:rFonts w:cs="Arial"/>
          <w:sz w:val="20"/>
          <w:szCs w:val="20"/>
        </w:rPr>
        <w:t xml:space="preserve">of the Event </w:t>
      </w:r>
      <w:r w:rsidR="00AD7C8E" w:rsidRPr="00AD7C8E">
        <w:rPr>
          <w:rFonts w:cs="Arial"/>
          <w:sz w:val="20"/>
          <w:szCs w:val="20"/>
        </w:rPr>
        <w:t xml:space="preserve">until 1 hours and 30 minutes after the conclusion of that </w:t>
      </w:r>
      <w:r w:rsidR="00260327">
        <w:rPr>
          <w:rFonts w:cs="Arial"/>
          <w:sz w:val="20"/>
          <w:szCs w:val="20"/>
        </w:rPr>
        <w:t>E</w:t>
      </w:r>
      <w:r w:rsidR="00AD7C8E" w:rsidRPr="00AD7C8E">
        <w:rPr>
          <w:rFonts w:cs="Arial"/>
          <w:sz w:val="20"/>
          <w:szCs w:val="20"/>
        </w:rPr>
        <w:t>vent</w:t>
      </w:r>
      <w:r w:rsidRPr="00AD7C8E">
        <w:rPr>
          <w:rFonts w:cs="Arial"/>
          <w:sz w:val="20"/>
          <w:szCs w:val="20"/>
        </w:rPr>
        <w:t>, at the following locations:-</w:t>
      </w:r>
    </w:p>
    <w:p w14:paraId="1ADF478C" w14:textId="77777777" w:rsidR="00CE130A" w:rsidRPr="00AD7C8E" w:rsidRDefault="00CE130A" w:rsidP="00CE130A">
      <w:pPr>
        <w:ind w:left="1134"/>
        <w:jc w:val="both"/>
        <w:rPr>
          <w:rFonts w:cs="Arial"/>
          <w:sz w:val="20"/>
          <w:szCs w:val="20"/>
        </w:rPr>
      </w:pPr>
      <w:r w:rsidRPr="00AD7C8E">
        <w:rPr>
          <w:rFonts w:cs="Arial"/>
          <w:sz w:val="20"/>
          <w:szCs w:val="20"/>
        </w:rPr>
        <w:t xml:space="preserve">PRETORIA ROAD N17 - (i) the east side, between a point opposite the northern kerb-line of Commercial Road and a point 90 metres south (ii) the east side, opposite Nos. 34-45 </w:t>
      </w:r>
      <w:r w:rsidRPr="00AD7C8E">
        <w:rPr>
          <w:rFonts w:cs="Arial"/>
          <w:sz w:val="20"/>
          <w:szCs w:val="20"/>
        </w:rPr>
        <w:lastRenderedPageBreak/>
        <w:t xml:space="preserve">Pretoria Road (65 metres in length); and (iii) the east side, between a point opposite the southern kerb-line of College Road and a point 60 metres south; </w:t>
      </w:r>
    </w:p>
    <w:p w14:paraId="02C883E7" w14:textId="77777777" w:rsidR="00CE130A" w:rsidRPr="00AD7C8E" w:rsidRDefault="00CE130A" w:rsidP="00CE130A">
      <w:pPr>
        <w:ind w:left="1134"/>
        <w:jc w:val="both"/>
        <w:rPr>
          <w:rFonts w:cs="Arial"/>
          <w:sz w:val="20"/>
          <w:szCs w:val="20"/>
        </w:rPr>
      </w:pPr>
      <w:r w:rsidRPr="00AD7C8E">
        <w:rPr>
          <w:rFonts w:cs="Arial"/>
          <w:sz w:val="20"/>
          <w:szCs w:val="20"/>
        </w:rPr>
        <w:t>TARIFF ROAD N17 - (i) the west side, outside Jeco Works, Tariff Road; and (ii) the west side, outside United House, No. 11 Tariff Road; and</w:t>
      </w:r>
    </w:p>
    <w:p w14:paraId="6178F7AD" w14:textId="77777777" w:rsidR="00CE130A" w:rsidRPr="00AD7C8E" w:rsidRDefault="00CE130A" w:rsidP="00CE130A">
      <w:pPr>
        <w:ind w:left="1134"/>
        <w:jc w:val="both"/>
        <w:rPr>
          <w:rFonts w:cs="Arial"/>
          <w:sz w:val="20"/>
          <w:szCs w:val="20"/>
        </w:rPr>
      </w:pPr>
      <w:r w:rsidRPr="00AD7C8E">
        <w:rPr>
          <w:rFonts w:cs="Arial"/>
          <w:sz w:val="20"/>
          <w:szCs w:val="20"/>
        </w:rPr>
        <w:t>WHITE HART LANE - the north side, outside Haringey Sixth Form College;</w:t>
      </w:r>
    </w:p>
    <w:p w14:paraId="78C2A1FB" w14:textId="52A3F8C4" w:rsidR="00CE130A" w:rsidRPr="00AD7C8E" w:rsidRDefault="00CE130A" w:rsidP="00CE130A">
      <w:pPr>
        <w:ind w:left="1134" w:hanging="567"/>
        <w:jc w:val="both"/>
        <w:rPr>
          <w:rFonts w:cs="Arial"/>
          <w:sz w:val="20"/>
          <w:szCs w:val="20"/>
        </w:rPr>
      </w:pPr>
      <w:r w:rsidRPr="00AD7C8E">
        <w:rPr>
          <w:rFonts w:cs="Arial"/>
          <w:sz w:val="20"/>
          <w:szCs w:val="20"/>
        </w:rPr>
        <w:t>(</w:t>
      </w:r>
      <w:r w:rsidR="0005115E" w:rsidRPr="00AD7C8E">
        <w:rPr>
          <w:rFonts w:cs="Arial"/>
          <w:sz w:val="20"/>
          <w:szCs w:val="20"/>
        </w:rPr>
        <w:t>q</w:t>
      </w:r>
      <w:r w:rsidRPr="00AD7C8E">
        <w:rPr>
          <w:rFonts w:cs="Arial"/>
          <w:sz w:val="20"/>
          <w:szCs w:val="20"/>
        </w:rPr>
        <w:t>)</w:t>
      </w:r>
      <w:r w:rsidRPr="00AD7C8E">
        <w:rPr>
          <w:rFonts w:cs="Arial"/>
          <w:sz w:val="20"/>
          <w:szCs w:val="20"/>
        </w:rPr>
        <w:tab/>
        <w:t xml:space="preserve">to suspend the existing ‘pay by phone’ parking place and provide a bus parking place which will operate </w:t>
      </w:r>
      <w:r w:rsidR="00AD7C8E" w:rsidRPr="00AD7C8E">
        <w:rPr>
          <w:rFonts w:cs="Arial"/>
          <w:sz w:val="20"/>
          <w:szCs w:val="20"/>
        </w:rPr>
        <w:t xml:space="preserve">from up to 3 hours before the advertised start time of the Event until 1 hours and 30 minutes after the conclusion of that </w:t>
      </w:r>
      <w:r w:rsidR="00260327">
        <w:rPr>
          <w:rFonts w:cs="Arial"/>
          <w:sz w:val="20"/>
          <w:szCs w:val="20"/>
        </w:rPr>
        <w:t>E</w:t>
      </w:r>
      <w:r w:rsidR="00AD7C8E" w:rsidRPr="00AD7C8E">
        <w:rPr>
          <w:rFonts w:cs="Arial"/>
          <w:sz w:val="20"/>
          <w:szCs w:val="20"/>
        </w:rPr>
        <w:t>vent</w:t>
      </w:r>
      <w:r w:rsidRPr="00AD7C8E">
        <w:rPr>
          <w:rFonts w:cs="Arial"/>
          <w:sz w:val="20"/>
          <w:szCs w:val="20"/>
        </w:rPr>
        <w:t>, at the following location:-</w:t>
      </w:r>
    </w:p>
    <w:p w14:paraId="5DCD0DDF" w14:textId="77777777" w:rsidR="00CE130A" w:rsidRPr="000C2BFC" w:rsidRDefault="00CE130A" w:rsidP="00CE130A">
      <w:pPr>
        <w:ind w:left="1134"/>
        <w:jc w:val="both"/>
        <w:rPr>
          <w:rFonts w:cs="Arial"/>
          <w:sz w:val="20"/>
          <w:szCs w:val="20"/>
        </w:rPr>
      </w:pPr>
      <w:r w:rsidRPr="00AD7C8E">
        <w:rPr>
          <w:rFonts w:cs="Arial"/>
          <w:sz w:val="20"/>
          <w:szCs w:val="20"/>
        </w:rPr>
        <w:t xml:space="preserve">STATION ROAD N22 - the north-east side, opposite Nos. 143-145 and Alexandra Palace </w:t>
      </w:r>
      <w:r w:rsidRPr="000C2BFC">
        <w:rPr>
          <w:rFonts w:cs="Arial"/>
          <w:sz w:val="20"/>
          <w:szCs w:val="20"/>
        </w:rPr>
        <w:t>Station, Station Road;</w:t>
      </w:r>
    </w:p>
    <w:p w14:paraId="25A9BEF4" w14:textId="36216458" w:rsidR="0005115E" w:rsidRPr="000C2BFC" w:rsidRDefault="0005115E" w:rsidP="0005115E">
      <w:pPr>
        <w:ind w:left="1134" w:hanging="567"/>
        <w:jc w:val="both"/>
        <w:rPr>
          <w:rFonts w:cs="Arial"/>
          <w:sz w:val="20"/>
          <w:szCs w:val="20"/>
        </w:rPr>
      </w:pPr>
      <w:r w:rsidRPr="000C2BFC">
        <w:rPr>
          <w:rFonts w:cs="Arial"/>
          <w:sz w:val="20"/>
          <w:szCs w:val="20"/>
        </w:rPr>
        <w:t>(</w:t>
      </w:r>
      <w:r w:rsidR="001E7A16" w:rsidRPr="000C2BFC">
        <w:rPr>
          <w:rFonts w:cs="Arial"/>
          <w:sz w:val="20"/>
          <w:szCs w:val="20"/>
        </w:rPr>
        <w:t>r</w:t>
      </w:r>
      <w:r w:rsidRPr="000C2BFC">
        <w:rPr>
          <w:rFonts w:cs="Arial"/>
          <w:sz w:val="20"/>
          <w:szCs w:val="20"/>
        </w:rPr>
        <w:t>)</w:t>
      </w:r>
      <w:r w:rsidRPr="000C2BFC">
        <w:rPr>
          <w:rFonts w:cs="Arial"/>
          <w:sz w:val="20"/>
          <w:szCs w:val="20"/>
        </w:rPr>
        <w:tab/>
        <w:t>to suspend the</w:t>
      </w:r>
      <w:r w:rsidR="001E7A16" w:rsidRPr="000C2BFC">
        <w:rPr>
          <w:rFonts w:cs="Arial"/>
          <w:sz w:val="20"/>
          <w:szCs w:val="20"/>
        </w:rPr>
        <w:t xml:space="preserve"> existing</w:t>
      </w:r>
      <w:r w:rsidRPr="000C2BFC">
        <w:rPr>
          <w:rFonts w:cs="Arial"/>
          <w:sz w:val="20"/>
          <w:szCs w:val="20"/>
        </w:rPr>
        <w:t xml:space="preserve"> ‘</w:t>
      </w:r>
      <w:r w:rsidR="001E7A16" w:rsidRPr="000C2BFC">
        <w:rPr>
          <w:rFonts w:cs="Arial"/>
          <w:sz w:val="20"/>
          <w:szCs w:val="20"/>
        </w:rPr>
        <w:t>AP</w:t>
      </w:r>
      <w:r w:rsidRPr="000C2BFC">
        <w:rPr>
          <w:rFonts w:cs="Arial"/>
          <w:sz w:val="20"/>
          <w:szCs w:val="20"/>
        </w:rPr>
        <w:t xml:space="preserve">’ ‘shared-use’ parking place and provide </w:t>
      </w:r>
      <w:r w:rsidR="001E7A16" w:rsidRPr="000C2BFC">
        <w:rPr>
          <w:rFonts w:cs="Arial"/>
          <w:sz w:val="20"/>
          <w:szCs w:val="20"/>
        </w:rPr>
        <w:t xml:space="preserve">a bus parking place </w:t>
      </w:r>
      <w:r w:rsidRPr="000C2BFC">
        <w:rPr>
          <w:rFonts w:cs="Arial"/>
          <w:sz w:val="20"/>
          <w:szCs w:val="20"/>
        </w:rPr>
        <w:t>which will operate during the Event Day restriction hours, at the following location:-</w:t>
      </w:r>
    </w:p>
    <w:p w14:paraId="7C0F6516" w14:textId="703734D2" w:rsidR="0005115E" w:rsidRPr="000C2BFC" w:rsidRDefault="0005115E" w:rsidP="0005115E">
      <w:pPr>
        <w:ind w:left="1134"/>
        <w:jc w:val="both"/>
        <w:rPr>
          <w:rFonts w:cs="Arial"/>
          <w:sz w:val="20"/>
          <w:szCs w:val="20"/>
        </w:rPr>
      </w:pPr>
      <w:r w:rsidRPr="000C2BFC">
        <w:rPr>
          <w:rFonts w:cs="Arial"/>
          <w:sz w:val="20"/>
          <w:szCs w:val="20"/>
        </w:rPr>
        <w:t xml:space="preserve">BEDFORD ROAD N22, the </w:t>
      </w:r>
      <w:r w:rsidR="001E7A16" w:rsidRPr="000C2BFC">
        <w:rPr>
          <w:rFonts w:cs="Arial"/>
          <w:sz w:val="20"/>
          <w:szCs w:val="20"/>
        </w:rPr>
        <w:t>north</w:t>
      </w:r>
      <w:r w:rsidRPr="000C2BFC">
        <w:rPr>
          <w:rFonts w:cs="Arial"/>
          <w:sz w:val="20"/>
          <w:szCs w:val="20"/>
        </w:rPr>
        <w:t xml:space="preserve">-east side </w:t>
      </w:r>
      <w:r w:rsidR="001E7A16" w:rsidRPr="000C2BFC">
        <w:rPr>
          <w:rFonts w:cs="Arial"/>
          <w:sz w:val="20"/>
          <w:szCs w:val="20"/>
        </w:rPr>
        <w:t>opposite Alexandra Motors and its junction with Alexandra Park Road</w:t>
      </w:r>
      <w:r w:rsidRPr="000C2BFC">
        <w:rPr>
          <w:rFonts w:cs="Arial"/>
          <w:sz w:val="20"/>
          <w:szCs w:val="20"/>
        </w:rPr>
        <w:t>;</w:t>
      </w:r>
    </w:p>
    <w:p w14:paraId="1E9A0F3D" w14:textId="778B5563" w:rsidR="00CE130A" w:rsidRPr="00AD7C8E" w:rsidRDefault="00CE130A" w:rsidP="00CE130A">
      <w:pPr>
        <w:ind w:left="1134" w:hanging="567"/>
        <w:jc w:val="both"/>
        <w:rPr>
          <w:rFonts w:cs="Arial"/>
          <w:sz w:val="20"/>
          <w:szCs w:val="20"/>
        </w:rPr>
      </w:pPr>
      <w:r w:rsidRPr="00AD7C8E">
        <w:rPr>
          <w:rFonts w:cs="Arial"/>
          <w:sz w:val="20"/>
          <w:szCs w:val="20"/>
        </w:rPr>
        <w:t>(</w:t>
      </w:r>
      <w:r w:rsidR="001E7A16" w:rsidRPr="00AD7C8E">
        <w:rPr>
          <w:rFonts w:cs="Arial"/>
          <w:sz w:val="20"/>
          <w:szCs w:val="20"/>
        </w:rPr>
        <w:t>s</w:t>
      </w:r>
      <w:r w:rsidRPr="00AD7C8E">
        <w:rPr>
          <w:rFonts w:cs="Arial"/>
          <w:sz w:val="20"/>
          <w:szCs w:val="20"/>
        </w:rPr>
        <w:t>)</w:t>
      </w:r>
      <w:r w:rsidRPr="00AD7C8E">
        <w:rPr>
          <w:rFonts w:cs="Arial"/>
          <w:sz w:val="20"/>
          <w:szCs w:val="20"/>
        </w:rPr>
        <w:tab/>
        <w:t xml:space="preserve">to provide bus parking places which will operate </w:t>
      </w:r>
      <w:r w:rsidR="00AD7C8E" w:rsidRPr="00AD7C8E">
        <w:rPr>
          <w:rFonts w:cs="Arial"/>
          <w:sz w:val="20"/>
          <w:szCs w:val="20"/>
        </w:rPr>
        <w:t xml:space="preserve">from up to 3 hours before the advertised start time of the Event until 1 hours and 30 minutes after the conclusion of that </w:t>
      </w:r>
      <w:r w:rsidR="00260327">
        <w:rPr>
          <w:rFonts w:cs="Arial"/>
          <w:sz w:val="20"/>
          <w:szCs w:val="20"/>
        </w:rPr>
        <w:t>E</w:t>
      </w:r>
      <w:r w:rsidR="00AD7C8E" w:rsidRPr="00AD7C8E">
        <w:rPr>
          <w:rFonts w:cs="Arial"/>
          <w:sz w:val="20"/>
          <w:szCs w:val="20"/>
        </w:rPr>
        <w:t xml:space="preserve">vent </w:t>
      </w:r>
      <w:r w:rsidRPr="00AD7C8E">
        <w:rPr>
          <w:rFonts w:cs="Arial"/>
          <w:sz w:val="20"/>
          <w:szCs w:val="20"/>
        </w:rPr>
        <w:t>on existing lengths of non-Event Day advisory footway parking and Event Day ‘single yellow line’ waiting restrictions at the following locations:-</w:t>
      </w:r>
    </w:p>
    <w:p w14:paraId="174747DE" w14:textId="77777777" w:rsidR="00CE130A" w:rsidRPr="00AD7C8E" w:rsidRDefault="00CE130A" w:rsidP="00CE130A">
      <w:pPr>
        <w:ind w:left="1134"/>
        <w:jc w:val="both"/>
        <w:rPr>
          <w:rFonts w:cs="Arial"/>
          <w:sz w:val="20"/>
          <w:szCs w:val="20"/>
        </w:rPr>
      </w:pPr>
      <w:r w:rsidRPr="00AD7C8E">
        <w:rPr>
          <w:rFonts w:cs="Arial"/>
          <w:sz w:val="20"/>
          <w:szCs w:val="20"/>
        </w:rPr>
        <w:t>BRANTWOOD ROAD N17 - (i) the south side, outside No. 100 Brantwood Road; (ii) the south side, outside No. 102 Brantwood Road; (iii) the south side, outside Nos. 104-106 Brantwood Road; (iv) the south side, at the side of No. 18 West Road; and (v) the south side, at the side of Nos. 167-171 Willoughby Lane;</w:t>
      </w:r>
    </w:p>
    <w:p w14:paraId="249CC5AC" w14:textId="37579D2B" w:rsidR="00CE130A" w:rsidRPr="00AD7C8E" w:rsidRDefault="00CE130A" w:rsidP="00CE130A">
      <w:pPr>
        <w:ind w:left="1134" w:hanging="567"/>
        <w:jc w:val="both"/>
        <w:rPr>
          <w:rFonts w:cs="Arial"/>
          <w:sz w:val="20"/>
          <w:szCs w:val="20"/>
        </w:rPr>
      </w:pPr>
      <w:r w:rsidRPr="00AD7C8E">
        <w:rPr>
          <w:rFonts w:cs="Arial"/>
          <w:sz w:val="20"/>
          <w:szCs w:val="20"/>
        </w:rPr>
        <w:t>(</w:t>
      </w:r>
      <w:r w:rsidR="001E7A16" w:rsidRPr="00AD7C8E">
        <w:rPr>
          <w:rFonts w:cs="Arial"/>
          <w:sz w:val="20"/>
          <w:szCs w:val="20"/>
        </w:rPr>
        <w:t>t</w:t>
      </w:r>
      <w:r w:rsidRPr="00AD7C8E">
        <w:rPr>
          <w:rFonts w:cs="Arial"/>
          <w:sz w:val="20"/>
          <w:szCs w:val="20"/>
        </w:rPr>
        <w:t>)</w:t>
      </w:r>
      <w:r w:rsidRPr="00AD7C8E">
        <w:rPr>
          <w:rFonts w:cs="Arial"/>
          <w:sz w:val="20"/>
          <w:szCs w:val="20"/>
        </w:rPr>
        <w:tab/>
        <w:t xml:space="preserve">to provide bus parking places which will operate </w:t>
      </w:r>
      <w:r w:rsidR="00AD7C8E" w:rsidRPr="00AD7C8E">
        <w:rPr>
          <w:rFonts w:cs="Arial"/>
          <w:sz w:val="20"/>
          <w:szCs w:val="20"/>
        </w:rPr>
        <w:t xml:space="preserve">from up to 3 hours before the advertised start time of the Event until 1 hours and 30 minutes after the conclusion of that </w:t>
      </w:r>
      <w:r w:rsidR="00260327">
        <w:rPr>
          <w:rFonts w:cs="Arial"/>
          <w:sz w:val="20"/>
          <w:szCs w:val="20"/>
        </w:rPr>
        <w:t>E</w:t>
      </w:r>
      <w:r w:rsidR="00AD7C8E" w:rsidRPr="00AD7C8E">
        <w:rPr>
          <w:rFonts w:cs="Arial"/>
          <w:sz w:val="20"/>
          <w:szCs w:val="20"/>
        </w:rPr>
        <w:t xml:space="preserve">vent </w:t>
      </w:r>
      <w:r w:rsidRPr="00AD7C8E">
        <w:rPr>
          <w:rFonts w:cs="Arial"/>
          <w:sz w:val="20"/>
          <w:szCs w:val="20"/>
        </w:rPr>
        <w:t>on existing Event Day ‘single yellow line’ waiting restrictions, at the following locations:-</w:t>
      </w:r>
    </w:p>
    <w:p w14:paraId="2D582FE7" w14:textId="77777777" w:rsidR="00CE130A" w:rsidRPr="00AD7C8E" w:rsidRDefault="00CE130A" w:rsidP="00CE130A">
      <w:pPr>
        <w:ind w:left="1134"/>
        <w:jc w:val="both"/>
        <w:rPr>
          <w:rFonts w:cs="Arial"/>
          <w:sz w:val="20"/>
          <w:szCs w:val="20"/>
        </w:rPr>
      </w:pPr>
      <w:r w:rsidRPr="00AD7C8E">
        <w:rPr>
          <w:rFonts w:cs="Arial"/>
          <w:sz w:val="20"/>
          <w:szCs w:val="20"/>
        </w:rPr>
        <w:t>WEST ROAD N17 - (i) the east side, outside No. 1 Hotspur Trading Estate, West Road (25 metres in length); (ii) the west side, outside No. 37 West Road (13 metres in length); (iii) the west side, outside Compass West Trading Estate, West Road (63 metres in length); and (iv) the west side, opposite Morpeth Walk (13 metres in length);</w:t>
      </w:r>
    </w:p>
    <w:p w14:paraId="2B327148" w14:textId="37354B2B" w:rsidR="00CE130A" w:rsidRPr="00FE3AA4" w:rsidRDefault="00CE130A" w:rsidP="00CE130A">
      <w:pPr>
        <w:ind w:left="1134" w:hanging="567"/>
        <w:jc w:val="both"/>
        <w:rPr>
          <w:rFonts w:cs="Arial"/>
          <w:sz w:val="20"/>
          <w:szCs w:val="20"/>
        </w:rPr>
      </w:pPr>
      <w:r w:rsidRPr="00AD7C8E">
        <w:rPr>
          <w:rFonts w:cs="Arial"/>
          <w:sz w:val="20"/>
          <w:szCs w:val="20"/>
        </w:rPr>
        <w:t>(</w:t>
      </w:r>
      <w:r w:rsidR="001E7A16" w:rsidRPr="00AD7C8E">
        <w:rPr>
          <w:rFonts w:cs="Arial"/>
          <w:sz w:val="20"/>
          <w:szCs w:val="20"/>
        </w:rPr>
        <w:t>u</w:t>
      </w:r>
      <w:r w:rsidRPr="00AD7C8E">
        <w:rPr>
          <w:rFonts w:cs="Arial"/>
          <w:sz w:val="20"/>
          <w:szCs w:val="20"/>
        </w:rPr>
        <w:t>)</w:t>
      </w:r>
      <w:r w:rsidRPr="00AD7C8E">
        <w:rPr>
          <w:rFonts w:cs="Arial"/>
          <w:sz w:val="20"/>
          <w:szCs w:val="20"/>
        </w:rPr>
        <w:tab/>
        <w:t xml:space="preserve">to provide bus parking places which will operate </w:t>
      </w:r>
      <w:r w:rsidR="00AD7C8E" w:rsidRPr="00AD7C8E">
        <w:rPr>
          <w:rFonts w:cs="Arial"/>
          <w:sz w:val="20"/>
          <w:szCs w:val="20"/>
        </w:rPr>
        <w:t xml:space="preserve">from up to 3 hours before the advertised start time of the Event until 1 hours and 30 minutes after the conclusion of that </w:t>
      </w:r>
      <w:r w:rsidR="00260327">
        <w:rPr>
          <w:rFonts w:cs="Arial"/>
          <w:sz w:val="20"/>
          <w:szCs w:val="20"/>
        </w:rPr>
        <w:t>E</w:t>
      </w:r>
      <w:r w:rsidR="00AD7C8E" w:rsidRPr="00AD7C8E">
        <w:rPr>
          <w:rFonts w:cs="Arial"/>
          <w:sz w:val="20"/>
          <w:szCs w:val="20"/>
        </w:rPr>
        <w:t xml:space="preserve">vent </w:t>
      </w:r>
      <w:r w:rsidRPr="00AD7C8E">
        <w:rPr>
          <w:rFonts w:cs="Arial"/>
          <w:sz w:val="20"/>
          <w:szCs w:val="20"/>
        </w:rPr>
        <w:t>on existing ‘single</w:t>
      </w:r>
      <w:r w:rsidRPr="00FE3AA4">
        <w:rPr>
          <w:rFonts w:cs="Arial"/>
          <w:sz w:val="20"/>
          <w:szCs w:val="20"/>
        </w:rPr>
        <w:t xml:space="preserve"> yellow line’ waiting restrictions, at the following locations:-</w:t>
      </w:r>
    </w:p>
    <w:p w14:paraId="4930B21E" w14:textId="77777777" w:rsidR="00CE130A" w:rsidRPr="00FE3AA4" w:rsidRDefault="00CE130A" w:rsidP="00CE130A">
      <w:pPr>
        <w:ind w:left="1134"/>
        <w:jc w:val="both"/>
        <w:rPr>
          <w:rFonts w:cs="Arial"/>
          <w:sz w:val="20"/>
          <w:szCs w:val="20"/>
        </w:rPr>
      </w:pPr>
      <w:r w:rsidRPr="00FE3AA4">
        <w:rPr>
          <w:rFonts w:cs="Arial"/>
          <w:sz w:val="20"/>
          <w:szCs w:val="20"/>
        </w:rPr>
        <w:t xml:space="preserve">PRETORIA ROAD N17 - (i) the east side, opposite Nos. 12-17 Pretoria Road (38 metres in length); and (ii) the east side, opposite Nos. 1-8 Pretoria Road (38 metres in length); </w:t>
      </w:r>
    </w:p>
    <w:p w14:paraId="6C2E165E" w14:textId="375CF03C" w:rsidR="00CE130A" w:rsidRPr="00D0040F" w:rsidRDefault="00CE130A" w:rsidP="00CE130A">
      <w:pPr>
        <w:ind w:left="1134" w:hanging="567"/>
        <w:jc w:val="both"/>
        <w:rPr>
          <w:rFonts w:cs="Arial"/>
          <w:sz w:val="20"/>
          <w:szCs w:val="20"/>
        </w:rPr>
      </w:pPr>
      <w:r w:rsidRPr="00FE3AA4">
        <w:rPr>
          <w:rFonts w:cs="Arial"/>
          <w:sz w:val="20"/>
          <w:szCs w:val="20"/>
        </w:rPr>
        <w:t>(</w:t>
      </w:r>
      <w:r w:rsidR="001E7A16">
        <w:rPr>
          <w:rFonts w:cs="Arial"/>
          <w:sz w:val="20"/>
          <w:szCs w:val="20"/>
        </w:rPr>
        <w:t>v</w:t>
      </w:r>
      <w:r w:rsidRPr="00FE3AA4">
        <w:rPr>
          <w:rFonts w:cs="Arial"/>
          <w:sz w:val="20"/>
          <w:szCs w:val="20"/>
        </w:rPr>
        <w:t>)</w:t>
      </w:r>
      <w:r w:rsidRPr="00FE3AA4">
        <w:rPr>
          <w:rFonts w:cs="Arial"/>
          <w:sz w:val="20"/>
          <w:szCs w:val="20"/>
        </w:rPr>
        <w:tab/>
      </w:r>
      <w:r>
        <w:rPr>
          <w:rFonts w:cs="Arial"/>
          <w:sz w:val="20"/>
          <w:szCs w:val="20"/>
        </w:rPr>
        <w:t>t</w:t>
      </w:r>
      <w:r w:rsidRPr="00D0040F">
        <w:rPr>
          <w:rFonts w:cs="Arial"/>
          <w:sz w:val="20"/>
          <w:szCs w:val="20"/>
        </w:rPr>
        <w:t>o amend the hours of operation of existing event day waiting restrictions in High Road, Tottenham N17, between the northern kerb-line of Bruce Grove and the boundary with the London Borough of Enfield, from operating between 11 a.m. and 11 p.m. on event days to operating between 3 p.m. and 11 p.m. on Mondays to Fridays inclusive and between 10 a.m. and 11 p.m. on Saturdays, Sundays and bank holidays;</w:t>
      </w:r>
    </w:p>
    <w:p w14:paraId="3F1CFC73" w14:textId="516994F4" w:rsidR="00CE130A" w:rsidRPr="000F7678" w:rsidRDefault="00CE130A" w:rsidP="00CE130A">
      <w:pPr>
        <w:ind w:left="1134" w:hanging="567"/>
        <w:jc w:val="both"/>
        <w:rPr>
          <w:rFonts w:cs="Arial"/>
          <w:sz w:val="20"/>
          <w:szCs w:val="20"/>
        </w:rPr>
      </w:pPr>
      <w:r w:rsidRPr="00C650F1">
        <w:rPr>
          <w:rFonts w:cs="Arial"/>
          <w:sz w:val="20"/>
          <w:szCs w:val="20"/>
        </w:rPr>
        <w:t>(</w:t>
      </w:r>
      <w:r w:rsidR="001E7A16">
        <w:rPr>
          <w:rFonts w:cs="Arial"/>
          <w:sz w:val="20"/>
          <w:szCs w:val="20"/>
        </w:rPr>
        <w:t>w</w:t>
      </w:r>
      <w:r w:rsidRPr="00C650F1">
        <w:rPr>
          <w:rFonts w:cs="Arial"/>
          <w:sz w:val="20"/>
          <w:szCs w:val="20"/>
        </w:rPr>
        <w:t>)</w:t>
      </w:r>
      <w:r w:rsidRPr="00C650F1">
        <w:rPr>
          <w:rFonts w:cs="Arial"/>
          <w:sz w:val="20"/>
          <w:szCs w:val="20"/>
        </w:rPr>
        <w:tab/>
        <w:t>to prohibit parking in certain sections of Brereton Road N17, Bromley Road N17 Church Road N17, Moselle Place N17, Vicarage Road N17 and Whitehall Street N17 from up to 3 hours before the advertised start time of an Event until 1 hour after the conclusion of that Event (or as directed by the Event Day Commander).</w:t>
      </w:r>
    </w:p>
    <w:p w14:paraId="560D9B9F" w14:textId="59C15B97" w:rsidR="00CE130A" w:rsidRDefault="00CE130A" w:rsidP="00CE130A">
      <w:pPr>
        <w:ind w:left="567" w:hanging="567"/>
        <w:jc w:val="both"/>
        <w:rPr>
          <w:rFonts w:cs="Arial"/>
          <w:sz w:val="20"/>
          <w:szCs w:val="20"/>
        </w:rPr>
      </w:pPr>
      <w:r w:rsidRPr="00FE3AA4">
        <w:rPr>
          <w:rFonts w:cs="Arial"/>
          <w:sz w:val="20"/>
          <w:szCs w:val="20"/>
        </w:rPr>
        <w:t>3.</w:t>
      </w:r>
      <w:r w:rsidRPr="00FE3AA4">
        <w:rPr>
          <w:rFonts w:cs="Arial"/>
          <w:sz w:val="20"/>
          <w:szCs w:val="20"/>
        </w:rPr>
        <w:tab/>
        <w:t>FURTHER NOTICE IS HEREBY GIVEN that the Council have approved the suspension of an existing cycle track during the Event Day restriction hours, in CHESTNUT ROAD Whilst this suspension remains in effect (as will be indicated by traffic signs), this length of footway will be a route for the use of pedestrians only.</w:t>
      </w:r>
    </w:p>
    <w:p w14:paraId="5CE09866" w14:textId="1C2042BE" w:rsidR="00B208B5" w:rsidRPr="00111D35" w:rsidRDefault="00AD41EF" w:rsidP="00B208B5">
      <w:pPr>
        <w:ind w:left="567" w:hanging="567"/>
        <w:jc w:val="both"/>
        <w:rPr>
          <w:rFonts w:cs="Arial"/>
          <w:sz w:val="20"/>
          <w:szCs w:val="20"/>
        </w:rPr>
      </w:pPr>
      <w:r>
        <w:rPr>
          <w:rFonts w:cs="Arial"/>
          <w:sz w:val="20"/>
          <w:szCs w:val="20"/>
        </w:rPr>
        <w:t>4</w:t>
      </w:r>
      <w:r w:rsidR="00B208B5" w:rsidRPr="00111D35">
        <w:rPr>
          <w:rFonts w:cs="Arial"/>
          <w:sz w:val="20"/>
          <w:szCs w:val="20"/>
        </w:rPr>
        <w:t>.</w:t>
      </w:r>
      <w:r w:rsidR="00B208B5" w:rsidRPr="00111D35">
        <w:rPr>
          <w:rFonts w:cs="Arial"/>
          <w:sz w:val="20"/>
          <w:szCs w:val="20"/>
        </w:rPr>
        <w:tab/>
        <w:t xml:space="preserve">Copies of the Orders, which will come into force on </w:t>
      </w:r>
      <w:ins w:id="36" w:author="Chambers Paul" w:date="2020-09-15T09:22:00Z">
        <w:r w:rsidR="00655A69">
          <w:rPr>
            <w:rFonts w:cs="Arial"/>
            <w:sz w:val="20"/>
            <w:szCs w:val="20"/>
          </w:rPr>
          <w:t>24</w:t>
        </w:r>
      </w:ins>
      <w:ins w:id="37" w:author="Chambers Paul" w:date="2020-09-14T13:00:00Z">
        <w:r w:rsidR="008315E3" w:rsidRPr="008315E3">
          <w:rPr>
            <w:rFonts w:cs="Arial"/>
            <w:sz w:val="20"/>
            <w:szCs w:val="20"/>
            <w:vertAlign w:val="superscript"/>
            <w:rPrChange w:id="38" w:author="Chambers Paul" w:date="2020-09-14T13:00:00Z">
              <w:rPr>
                <w:rFonts w:cs="Arial"/>
                <w:sz w:val="20"/>
                <w:szCs w:val="20"/>
              </w:rPr>
            </w:rPrChange>
          </w:rPr>
          <w:t>th</w:t>
        </w:r>
        <w:r w:rsidR="008315E3">
          <w:rPr>
            <w:rFonts w:cs="Arial"/>
            <w:sz w:val="20"/>
            <w:szCs w:val="20"/>
          </w:rPr>
          <w:t xml:space="preserve"> September</w:t>
        </w:r>
      </w:ins>
      <w:del w:id="39" w:author="Chambers Paul" w:date="2020-09-14T13:00:00Z">
        <w:r w:rsidRPr="00AD41EF" w:rsidDel="008315E3">
          <w:rPr>
            <w:rFonts w:cs="Arial"/>
            <w:sz w:val="20"/>
            <w:szCs w:val="20"/>
            <w:highlight w:val="magenta"/>
          </w:rPr>
          <w:delText>XX</w:delText>
        </w:r>
        <w:r w:rsidDel="008315E3">
          <w:rPr>
            <w:rFonts w:cs="Arial"/>
            <w:sz w:val="20"/>
            <w:szCs w:val="20"/>
          </w:rPr>
          <w:delText xml:space="preserve"> </w:delText>
        </w:r>
      </w:del>
      <w:ins w:id="40" w:author="Chambers Paul" w:date="2020-09-14T13:00:00Z">
        <w:r w:rsidR="008315E3">
          <w:rPr>
            <w:rFonts w:cs="Arial"/>
            <w:sz w:val="20"/>
            <w:szCs w:val="20"/>
          </w:rPr>
          <w:t xml:space="preserve"> </w:t>
        </w:r>
      </w:ins>
      <w:r w:rsidR="00B208B5" w:rsidRPr="00111D35">
        <w:rPr>
          <w:rFonts w:cs="Arial"/>
          <w:sz w:val="20"/>
          <w:szCs w:val="20"/>
        </w:rPr>
        <w:t xml:space="preserve">2020, of the Council’s statement of reasons for making the Orders, together with a plan and supporting documents showing the location and effect of the Orders may be either:- inspected during normal office hours throughout the period the Orders remain in force, at the Reception Desk, Alexandra House, 10 </w:t>
      </w:r>
      <w:r w:rsidR="00B208B5" w:rsidRPr="00111D35">
        <w:rPr>
          <w:rFonts w:cs="Arial"/>
          <w:sz w:val="20"/>
          <w:szCs w:val="20"/>
        </w:rPr>
        <w:lastRenderedPageBreak/>
        <w:t xml:space="preserve">Station Road, Wood Green, London N22 7TR; or viewed online at </w:t>
      </w:r>
      <w:hyperlink r:id="rId8" w:history="1">
        <w:r w:rsidR="00B208B5" w:rsidRPr="00111D35">
          <w:rPr>
            <w:rStyle w:val="Hyperlink"/>
            <w:rFonts w:cs="Arial"/>
            <w:sz w:val="20"/>
            <w:szCs w:val="20"/>
          </w:rPr>
          <w:t>www.haringey.gov.uk/traffic_orders</w:t>
        </w:r>
      </w:hyperlink>
      <w:r w:rsidR="00B208B5" w:rsidRPr="00111D35">
        <w:rPr>
          <w:rFonts w:cs="Arial"/>
          <w:sz w:val="20"/>
          <w:szCs w:val="20"/>
        </w:rPr>
        <w:t> .</w:t>
      </w:r>
    </w:p>
    <w:p w14:paraId="2F436755" w14:textId="1542308C" w:rsidR="00B208B5" w:rsidRPr="00111D35" w:rsidRDefault="00AD41EF" w:rsidP="00B208B5">
      <w:pPr>
        <w:ind w:left="567" w:hanging="567"/>
        <w:jc w:val="both"/>
        <w:rPr>
          <w:rFonts w:cs="Arial"/>
          <w:color w:val="000000" w:themeColor="text1"/>
          <w:sz w:val="20"/>
          <w:szCs w:val="20"/>
        </w:rPr>
      </w:pPr>
      <w:r>
        <w:rPr>
          <w:rFonts w:cs="Arial"/>
          <w:sz w:val="20"/>
          <w:szCs w:val="20"/>
        </w:rPr>
        <w:t>5.</w:t>
      </w:r>
      <w:r w:rsidR="00B208B5" w:rsidRPr="00111D35">
        <w:rPr>
          <w:rFonts w:cs="Arial"/>
          <w:sz w:val="20"/>
          <w:szCs w:val="20"/>
        </w:rPr>
        <w:tab/>
      </w:r>
      <w:r w:rsidR="00B208B5" w:rsidRPr="00111D35">
        <w:rPr>
          <w:rFonts w:cs="Arial"/>
          <w:color w:val="000000" w:themeColor="text1"/>
          <w:sz w:val="20"/>
          <w:szCs w:val="20"/>
        </w:rPr>
        <w:t>The council will in due course be considering whether the provisions of the experimental orders should be continued in force indefinitely by means of permanent orders made under section 6 of the Road Traffic Regulation Act 1984.  Anyone wishing to object to the making of the permanent orders or make any other representation regarding the scheme would have 6 months to do so, starting from the date the experimental orders come into force (or, if any of the orders are varied by a subsequent order or modified pursuant to section 10(2) of the Road Traffic Regulation Act 1984, from the date that variation order or modification comes into force), should send a statement in writing to: the Traffic Management Group, River Park House, 1</w:t>
      </w:r>
      <w:r w:rsidR="00B208B5" w:rsidRPr="00111D35">
        <w:rPr>
          <w:rFonts w:cs="Arial"/>
          <w:color w:val="000000" w:themeColor="text1"/>
          <w:sz w:val="20"/>
          <w:szCs w:val="20"/>
          <w:vertAlign w:val="superscript"/>
        </w:rPr>
        <w:t>st</w:t>
      </w:r>
      <w:r w:rsidR="00B208B5" w:rsidRPr="00111D35">
        <w:rPr>
          <w:rFonts w:cs="Arial"/>
          <w:color w:val="000000" w:themeColor="text1"/>
          <w:sz w:val="20"/>
          <w:szCs w:val="20"/>
        </w:rPr>
        <w:t xml:space="preserve"> Floor, 225 High Road, Wood Green, London N22 8HQ or by e-mail to </w:t>
      </w:r>
      <w:hyperlink r:id="rId9" w:history="1">
        <w:r w:rsidR="00B208B5" w:rsidRPr="00111D35">
          <w:rPr>
            <w:rStyle w:val="Hyperlink"/>
            <w:rFonts w:cs="Arial"/>
            <w:sz w:val="20"/>
            <w:szCs w:val="20"/>
          </w:rPr>
          <w:t>traffic.orders@haringey.gov.uk</w:t>
        </w:r>
      </w:hyperlink>
      <w:r w:rsidR="00B208B5" w:rsidRPr="00111D35">
        <w:rPr>
          <w:rFonts w:cs="Arial"/>
          <w:color w:val="000000" w:themeColor="text1"/>
          <w:sz w:val="20"/>
          <w:szCs w:val="20"/>
        </w:rPr>
        <w:t xml:space="preserve"> quoting reference</w:t>
      </w:r>
      <w:ins w:id="41" w:author="Chambers Paul" w:date="2020-09-14T13:00:00Z">
        <w:r w:rsidR="008315E3">
          <w:rPr>
            <w:rFonts w:cs="Arial"/>
            <w:color w:val="000000" w:themeColor="text1"/>
            <w:sz w:val="20"/>
            <w:szCs w:val="20"/>
          </w:rPr>
          <w:t>T36</w:t>
        </w:r>
      </w:ins>
      <w:del w:id="42" w:author="Chambers Paul" w:date="2020-09-14T13:00:00Z">
        <w:r w:rsidR="00B208B5" w:rsidRPr="00111D35" w:rsidDel="008315E3">
          <w:rPr>
            <w:rFonts w:cs="Arial"/>
            <w:color w:val="000000" w:themeColor="text1"/>
            <w:sz w:val="20"/>
            <w:szCs w:val="20"/>
          </w:rPr>
          <w:delText xml:space="preserve"> </w:delText>
        </w:r>
        <w:r w:rsidR="00F75678" w:rsidRPr="00F75678" w:rsidDel="008315E3">
          <w:rPr>
            <w:rFonts w:cs="Arial"/>
            <w:color w:val="000000" w:themeColor="text1"/>
            <w:sz w:val="20"/>
            <w:szCs w:val="20"/>
            <w:highlight w:val="magenta"/>
          </w:rPr>
          <w:delText>X</w:delText>
        </w:r>
        <w:r w:rsidR="00F75678" w:rsidDel="008315E3">
          <w:rPr>
            <w:rFonts w:cs="Arial"/>
            <w:color w:val="000000" w:themeColor="text1"/>
            <w:sz w:val="20"/>
            <w:szCs w:val="20"/>
            <w:highlight w:val="magenta"/>
          </w:rPr>
          <w:delText>XX</w:delText>
        </w:r>
        <w:r w:rsidR="00F75678" w:rsidRPr="00F75678" w:rsidDel="008315E3">
          <w:rPr>
            <w:rFonts w:cs="Arial"/>
            <w:color w:val="000000" w:themeColor="text1"/>
            <w:sz w:val="20"/>
            <w:szCs w:val="20"/>
            <w:highlight w:val="magenta"/>
          </w:rPr>
          <w:delText>X</w:delText>
        </w:r>
      </w:del>
      <w:r w:rsidR="00F75678">
        <w:rPr>
          <w:rFonts w:cs="Arial"/>
          <w:color w:val="000000" w:themeColor="text1"/>
          <w:sz w:val="20"/>
          <w:szCs w:val="20"/>
        </w:rPr>
        <w:t>.</w:t>
      </w:r>
      <w:r w:rsidR="00B208B5" w:rsidRPr="00111D35">
        <w:rPr>
          <w:rFonts w:cs="Arial"/>
          <w:color w:val="000000" w:themeColor="text1"/>
          <w:sz w:val="20"/>
          <w:szCs w:val="20"/>
        </w:rPr>
        <w:t xml:space="preserve"> Please note that if you wish to object to the scheme you must state the grounds on which your objection is made.</w:t>
      </w:r>
    </w:p>
    <w:p w14:paraId="47DFFF65" w14:textId="7D770EC0" w:rsidR="00B208B5" w:rsidRPr="00111D35" w:rsidRDefault="00AD41EF" w:rsidP="00B208B5">
      <w:pPr>
        <w:ind w:left="567" w:hanging="567"/>
        <w:jc w:val="both"/>
        <w:rPr>
          <w:rFonts w:cs="Arial"/>
          <w:sz w:val="20"/>
          <w:szCs w:val="20"/>
        </w:rPr>
      </w:pPr>
      <w:r>
        <w:rPr>
          <w:rFonts w:cs="Arial"/>
          <w:sz w:val="20"/>
          <w:szCs w:val="20"/>
        </w:rPr>
        <w:t>6</w:t>
      </w:r>
      <w:r w:rsidR="00B208B5" w:rsidRPr="00111D35">
        <w:rPr>
          <w:rFonts w:cs="Arial"/>
          <w:sz w:val="20"/>
          <w:szCs w:val="20"/>
        </w:rPr>
        <w:t>.</w:t>
      </w:r>
      <w:r w:rsidR="00B208B5" w:rsidRPr="00111D35">
        <w:rPr>
          <w:rFonts w:cs="Arial"/>
          <w:sz w:val="20"/>
          <w:szCs w:val="20"/>
        </w:rPr>
        <w:tab/>
      </w:r>
      <w:r w:rsidR="00B208B5" w:rsidRPr="00111D35">
        <w:rPr>
          <w:sz w:val="20"/>
          <w:szCs w:val="20"/>
        </w:rPr>
        <w:t>Under the requirements of current access to information legislation, any letter or e-mail sent to the Council in response to this Notice may be subject to publication or disclosure, or both, including communication to other persons affected.</w:t>
      </w:r>
    </w:p>
    <w:p w14:paraId="7755A586" w14:textId="06B3CE15" w:rsidR="00B208B5" w:rsidRPr="00111D35" w:rsidRDefault="00AD41EF" w:rsidP="00B208B5">
      <w:pPr>
        <w:ind w:left="567" w:hanging="567"/>
        <w:jc w:val="both"/>
        <w:rPr>
          <w:rFonts w:cs="Arial"/>
          <w:color w:val="000000" w:themeColor="text1"/>
          <w:sz w:val="20"/>
          <w:szCs w:val="20"/>
        </w:rPr>
      </w:pPr>
      <w:r>
        <w:rPr>
          <w:rFonts w:cs="Arial"/>
          <w:sz w:val="20"/>
          <w:szCs w:val="20"/>
        </w:rPr>
        <w:t>7</w:t>
      </w:r>
      <w:r w:rsidR="00B208B5" w:rsidRPr="00111D35">
        <w:rPr>
          <w:rFonts w:cs="Arial"/>
          <w:sz w:val="20"/>
          <w:szCs w:val="20"/>
        </w:rPr>
        <w:t>.</w:t>
      </w:r>
      <w:r w:rsidR="00B208B5" w:rsidRPr="00111D35">
        <w:rPr>
          <w:rFonts w:cs="Arial"/>
          <w:sz w:val="20"/>
          <w:szCs w:val="20"/>
        </w:rPr>
        <w:tab/>
      </w:r>
      <w:r w:rsidR="00B208B5" w:rsidRPr="00111D35">
        <w:rPr>
          <w:rFonts w:cs="Arial"/>
          <w:color w:val="000000" w:themeColor="text1"/>
          <w:sz w:val="20"/>
          <w:szCs w:val="20"/>
        </w:rPr>
        <w:t>Anyone wishing to question the validity of the orders or of any provision therein on the grounds that it is not within the relevant powers of the Road Traffic Regulation Act 1984 or that any of the relevant requirements thereof or of any relevant regulations made thereunder have not been complied with in relation to the orders may, within 6 weeks of the date on which the orders were made, make application for the purpose to the High Court.</w:t>
      </w:r>
    </w:p>
    <w:p w14:paraId="5390C3CF" w14:textId="797FDDE4" w:rsidR="005277DF" w:rsidRPr="00883AED" w:rsidRDefault="007A117E" w:rsidP="00773479">
      <w:pPr>
        <w:ind w:left="567" w:hanging="567"/>
        <w:jc w:val="both"/>
        <w:rPr>
          <w:rFonts w:cs="Arial"/>
          <w:sz w:val="20"/>
          <w:szCs w:val="20"/>
        </w:rPr>
      </w:pPr>
      <w:r w:rsidRPr="00883AED">
        <w:rPr>
          <w:rFonts w:cs="Arial"/>
          <w:sz w:val="20"/>
          <w:szCs w:val="20"/>
        </w:rPr>
        <w:t xml:space="preserve">Dated </w:t>
      </w:r>
      <w:ins w:id="43" w:author="Chambers Paul" w:date="2020-09-14T13:00:00Z">
        <w:r w:rsidR="008315E3">
          <w:rPr>
            <w:rFonts w:cs="Arial"/>
            <w:sz w:val="20"/>
            <w:szCs w:val="20"/>
          </w:rPr>
          <w:t>16</w:t>
        </w:r>
        <w:r w:rsidR="008315E3" w:rsidRPr="008315E3">
          <w:rPr>
            <w:rFonts w:cs="Arial"/>
            <w:sz w:val="20"/>
            <w:szCs w:val="20"/>
            <w:vertAlign w:val="superscript"/>
            <w:rPrChange w:id="44" w:author="Chambers Paul" w:date="2020-09-14T13:00:00Z">
              <w:rPr>
                <w:rFonts w:cs="Arial"/>
                <w:sz w:val="20"/>
                <w:szCs w:val="20"/>
              </w:rPr>
            </w:rPrChange>
          </w:rPr>
          <w:t>th</w:t>
        </w:r>
        <w:r w:rsidR="008315E3">
          <w:rPr>
            <w:rFonts w:cs="Arial"/>
            <w:sz w:val="20"/>
            <w:szCs w:val="20"/>
          </w:rPr>
          <w:t xml:space="preserve"> </w:t>
        </w:r>
      </w:ins>
      <w:del w:id="45" w:author="Chambers Paul" w:date="2020-09-14T13:00:00Z">
        <w:r w:rsidR="00BD53CE" w:rsidRPr="00600C5F" w:rsidDel="008315E3">
          <w:rPr>
            <w:rFonts w:cs="Arial"/>
            <w:sz w:val="20"/>
            <w:szCs w:val="20"/>
            <w:highlight w:val="magenta"/>
          </w:rPr>
          <w:delText>XX</w:delText>
        </w:r>
        <w:r w:rsidR="00301AF9" w:rsidRPr="00883AED" w:rsidDel="008315E3">
          <w:rPr>
            <w:rFonts w:cs="Arial"/>
            <w:sz w:val="20"/>
            <w:szCs w:val="20"/>
          </w:rPr>
          <w:delText xml:space="preserve"> </w:delText>
        </w:r>
      </w:del>
      <w:r w:rsidR="00BD53CE">
        <w:rPr>
          <w:rFonts w:cs="Arial"/>
          <w:sz w:val="20"/>
          <w:szCs w:val="20"/>
        </w:rPr>
        <w:t>September</w:t>
      </w:r>
      <w:r w:rsidR="00301AF9" w:rsidRPr="00883AED">
        <w:rPr>
          <w:rFonts w:cs="Arial"/>
          <w:sz w:val="20"/>
          <w:szCs w:val="20"/>
        </w:rPr>
        <w:t xml:space="preserve"> 20</w:t>
      </w:r>
      <w:r w:rsidR="00BD53CE">
        <w:rPr>
          <w:rFonts w:cs="Arial"/>
          <w:sz w:val="20"/>
          <w:szCs w:val="20"/>
        </w:rPr>
        <w:t>20</w:t>
      </w:r>
    </w:p>
    <w:p w14:paraId="0ACEE976" w14:textId="46B24E4C" w:rsidR="005277DF" w:rsidRPr="00883AED" w:rsidRDefault="007A117E" w:rsidP="00176720">
      <w:pPr>
        <w:spacing w:after="0"/>
        <w:jc w:val="both"/>
        <w:rPr>
          <w:rFonts w:cs="Arial"/>
          <w:sz w:val="20"/>
          <w:szCs w:val="20"/>
        </w:rPr>
      </w:pPr>
      <w:r w:rsidRPr="00883AED">
        <w:rPr>
          <w:rFonts w:cs="Arial"/>
          <w:sz w:val="20"/>
          <w:szCs w:val="20"/>
        </w:rPr>
        <w:t>Ann Cunningham</w:t>
      </w:r>
    </w:p>
    <w:p w14:paraId="73829FC7" w14:textId="71016D30" w:rsidR="005277DF" w:rsidRPr="00C27909" w:rsidRDefault="005277DF" w:rsidP="005277DF">
      <w:pPr>
        <w:jc w:val="both"/>
        <w:rPr>
          <w:rFonts w:cs="Arial"/>
          <w:sz w:val="20"/>
          <w:szCs w:val="20"/>
        </w:rPr>
      </w:pPr>
      <w:r w:rsidRPr="00883AED">
        <w:rPr>
          <w:rFonts w:cs="Arial"/>
          <w:sz w:val="20"/>
          <w:szCs w:val="20"/>
        </w:rPr>
        <w:t xml:space="preserve">Head of </w:t>
      </w:r>
      <w:r w:rsidR="00130CA2">
        <w:rPr>
          <w:rFonts w:cs="Arial"/>
          <w:sz w:val="20"/>
          <w:szCs w:val="20"/>
        </w:rPr>
        <w:t>Highways and Parking</w:t>
      </w:r>
    </w:p>
    <w:sectPr w:rsidR="005277DF" w:rsidRPr="00C27909" w:rsidSect="007A326C">
      <w:footerReference w:type="default" r:id="rId10"/>
      <w:footnotePr>
        <w:numFmt w:val="lowerLetter"/>
      </w:footnotePr>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3D2E3" w14:textId="77777777" w:rsidR="00B11E6A" w:rsidRDefault="00B11E6A" w:rsidP="00242492">
      <w:pPr>
        <w:spacing w:after="0"/>
      </w:pPr>
      <w:r>
        <w:separator/>
      </w:r>
    </w:p>
  </w:endnote>
  <w:endnote w:type="continuationSeparator" w:id="0">
    <w:p w14:paraId="57B6AEAE" w14:textId="77777777" w:rsidR="00B11E6A" w:rsidRDefault="00B11E6A" w:rsidP="00242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8153439"/>
      <w:docPartObj>
        <w:docPartGallery w:val="Page Numbers (Bottom of Page)"/>
        <w:docPartUnique/>
      </w:docPartObj>
    </w:sdtPr>
    <w:sdtEndPr>
      <w:rPr>
        <w:noProof/>
      </w:rPr>
    </w:sdtEndPr>
    <w:sdtContent>
      <w:p w14:paraId="191D10F0" w14:textId="516CA088" w:rsidR="007A326C" w:rsidRDefault="007A32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2643D0" w14:textId="77777777" w:rsidR="007A326C" w:rsidRDefault="007A32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85D73" w14:textId="77777777" w:rsidR="00B11E6A" w:rsidRDefault="00B11E6A" w:rsidP="00242492">
      <w:pPr>
        <w:spacing w:after="0"/>
      </w:pPr>
      <w:r>
        <w:separator/>
      </w:r>
    </w:p>
  </w:footnote>
  <w:footnote w:type="continuationSeparator" w:id="0">
    <w:p w14:paraId="198915C3" w14:textId="77777777" w:rsidR="00B11E6A" w:rsidRDefault="00B11E6A" w:rsidP="0024249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4F2E234A"/>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B3227D"/>
    <w:multiLevelType w:val="hybridMultilevel"/>
    <w:tmpl w:val="56100268"/>
    <w:lvl w:ilvl="0" w:tplc="348EA60A">
      <w:start w:val="1"/>
      <w:numFmt w:val="decimal"/>
      <w:suff w:val="nothing"/>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DE4C84"/>
    <w:multiLevelType w:val="hybridMultilevel"/>
    <w:tmpl w:val="56100268"/>
    <w:lvl w:ilvl="0" w:tplc="348EA60A">
      <w:start w:val="1"/>
      <w:numFmt w:val="decimal"/>
      <w:suff w:val="nothing"/>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663E72"/>
    <w:multiLevelType w:val="hybridMultilevel"/>
    <w:tmpl w:val="56100268"/>
    <w:lvl w:ilvl="0" w:tplc="348EA60A">
      <w:start w:val="1"/>
      <w:numFmt w:val="decimal"/>
      <w:suff w:val="nothing"/>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F57DFE"/>
    <w:multiLevelType w:val="hybridMultilevel"/>
    <w:tmpl w:val="56100268"/>
    <w:lvl w:ilvl="0" w:tplc="348EA60A">
      <w:start w:val="1"/>
      <w:numFmt w:val="decimal"/>
      <w:suff w:val="nothing"/>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D46272"/>
    <w:multiLevelType w:val="hybridMultilevel"/>
    <w:tmpl w:val="56100268"/>
    <w:lvl w:ilvl="0" w:tplc="348EA60A">
      <w:start w:val="1"/>
      <w:numFmt w:val="decimal"/>
      <w:suff w:val="nothing"/>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lvlOverride w:ilvl="0">
      <w:lvl w:ilvl="0">
        <w:start w:val="1"/>
        <w:numFmt w:val="decimal"/>
        <w:lvlText w:val="%1."/>
        <w:lvlJc w:val="left"/>
        <w:rPr>
          <w:rFonts w:ascii="Arial" w:eastAsia="Times New Roman" w:hAnsi="Arial" w:cs="Times New Roman"/>
        </w:rPr>
      </w:lvl>
    </w:lvlOverride>
    <w:lvlOverride w:ilvl="1">
      <w:lvl w:ilvl="1">
        <w:start w:val="1"/>
        <w:numFmt w:val="lowerLetter"/>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mbers Paul">
    <w15:presenceInfo w15:providerId="AD" w15:userId="S::Paul.Chambers@haringey.gov.uk::b42c9979-f4e4-45e0-94a1-b866905ef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trackRevisions/>
  <w:defaultTabStop w:val="720"/>
  <w:characterSpacingControl w:val="doNotCompress"/>
  <w:hdrShapeDefaults>
    <o:shapedefaults v:ext="edit" spidmax="6145"/>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191"/>
    <w:rsid w:val="00004BC5"/>
    <w:rsid w:val="000275AE"/>
    <w:rsid w:val="000338B7"/>
    <w:rsid w:val="0005115E"/>
    <w:rsid w:val="0005226F"/>
    <w:rsid w:val="00052DBA"/>
    <w:rsid w:val="000534C2"/>
    <w:rsid w:val="00091F79"/>
    <w:rsid w:val="000A404B"/>
    <w:rsid w:val="000A5D8B"/>
    <w:rsid w:val="000C15D8"/>
    <w:rsid w:val="000C2BFC"/>
    <w:rsid w:val="000C6435"/>
    <w:rsid w:val="000E1299"/>
    <w:rsid w:val="000F7CB4"/>
    <w:rsid w:val="0010488A"/>
    <w:rsid w:val="00105568"/>
    <w:rsid w:val="001145EF"/>
    <w:rsid w:val="00130CA2"/>
    <w:rsid w:val="0014262D"/>
    <w:rsid w:val="0016059F"/>
    <w:rsid w:val="00176720"/>
    <w:rsid w:val="0018649B"/>
    <w:rsid w:val="0019625E"/>
    <w:rsid w:val="0019711A"/>
    <w:rsid w:val="001A2B73"/>
    <w:rsid w:val="001C01FC"/>
    <w:rsid w:val="001C226E"/>
    <w:rsid w:val="001E2FE2"/>
    <w:rsid w:val="001E6C88"/>
    <w:rsid w:val="001E7A16"/>
    <w:rsid w:val="00220052"/>
    <w:rsid w:val="0022629E"/>
    <w:rsid w:val="00242492"/>
    <w:rsid w:val="00260327"/>
    <w:rsid w:val="0026541F"/>
    <w:rsid w:val="00271336"/>
    <w:rsid w:val="00272167"/>
    <w:rsid w:val="002722EF"/>
    <w:rsid w:val="00282523"/>
    <w:rsid w:val="00282962"/>
    <w:rsid w:val="002A2674"/>
    <w:rsid w:val="002B3727"/>
    <w:rsid w:val="002B3DA6"/>
    <w:rsid w:val="002E4DE8"/>
    <w:rsid w:val="002E572E"/>
    <w:rsid w:val="002F259F"/>
    <w:rsid w:val="00300BA7"/>
    <w:rsid w:val="00301AF9"/>
    <w:rsid w:val="003153F6"/>
    <w:rsid w:val="00316927"/>
    <w:rsid w:val="00327C8F"/>
    <w:rsid w:val="003328D7"/>
    <w:rsid w:val="00354F1F"/>
    <w:rsid w:val="00355AB3"/>
    <w:rsid w:val="00362922"/>
    <w:rsid w:val="00362ACA"/>
    <w:rsid w:val="00363B65"/>
    <w:rsid w:val="00367586"/>
    <w:rsid w:val="003826B7"/>
    <w:rsid w:val="0038576B"/>
    <w:rsid w:val="00387282"/>
    <w:rsid w:val="003A1537"/>
    <w:rsid w:val="003A33E4"/>
    <w:rsid w:val="003C6869"/>
    <w:rsid w:val="003E2D44"/>
    <w:rsid w:val="003E6FE0"/>
    <w:rsid w:val="003F532C"/>
    <w:rsid w:val="003F75B9"/>
    <w:rsid w:val="00405D19"/>
    <w:rsid w:val="00406CBA"/>
    <w:rsid w:val="00414411"/>
    <w:rsid w:val="00414DB2"/>
    <w:rsid w:val="004168E7"/>
    <w:rsid w:val="004178A8"/>
    <w:rsid w:val="0043024B"/>
    <w:rsid w:val="00454109"/>
    <w:rsid w:val="0047444B"/>
    <w:rsid w:val="00474A69"/>
    <w:rsid w:val="00475AE5"/>
    <w:rsid w:val="00480A65"/>
    <w:rsid w:val="00496AD0"/>
    <w:rsid w:val="004A291E"/>
    <w:rsid w:val="004A4FBE"/>
    <w:rsid w:val="004B37DB"/>
    <w:rsid w:val="004E2E24"/>
    <w:rsid w:val="004F6FD2"/>
    <w:rsid w:val="005054E6"/>
    <w:rsid w:val="0051131F"/>
    <w:rsid w:val="00521ACE"/>
    <w:rsid w:val="0052331E"/>
    <w:rsid w:val="005277DF"/>
    <w:rsid w:val="005352E0"/>
    <w:rsid w:val="00551A46"/>
    <w:rsid w:val="0056609A"/>
    <w:rsid w:val="00570A16"/>
    <w:rsid w:val="00574340"/>
    <w:rsid w:val="00583FA2"/>
    <w:rsid w:val="005A5357"/>
    <w:rsid w:val="005B3094"/>
    <w:rsid w:val="005E467D"/>
    <w:rsid w:val="005E7BA2"/>
    <w:rsid w:val="005F3816"/>
    <w:rsid w:val="00600C5F"/>
    <w:rsid w:val="006165C3"/>
    <w:rsid w:val="00632DBB"/>
    <w:rsid w:val="006341D7"/>
    <w:rsid w:val="00644829"/>
    <w:rsid w:val="00655A69"/>
    <w:rsid w:val="006560E9"/>
    <w:rsid w:val="00671053"/>
    <w:rsid w:val="00671B29"/>
    <w:rsid w:val="00681395"/>
    <w:rsid w:val="00684E71"/>
    <w:rsid w:val="00687AE8"/>
    <w:rsid w:val="006C3AC8"/>
    <w:rsid w:val="006C6CD6"/>
    <w:rsid w:val="006D4A93"/>
    <w:rsid w:val="006E418A"/>
    <w:rsid w:val="006F2029"/>
    <w:rsid w:val="00712612"/>
    <w:rsid w:val="00713589"/>
    <w:rsid w:val="00714B0C"/>
    <w:rsid w:val="007205E9"/>
    <w:rsid w:val="00754059"/>
    <w:rsid w:val="00773479"/>
    <w:rsid w:val="00774869"/>
    <w:rsid w:val="00781647"/>
    <w:rsid w:val="007A117E"/>
    <w:rsid w:val="007A1CDB"/>
    <w:rsid w:val="007A326C"/>
    <w:rsid w:val="007D615E"/>
    <w:rsid w:val="007E206F"/>
    <w:rsid w:val="007F1FCF"/>
    <w:rsid w:val="007F2088"/>
    <w:rsid w:val="00806C05"/>
    <w:rsid w:val="00813064"/>
    <w:rsid w:val="00814A20"/>
    <w:rsid w:val="00825CA7"/>
    <w:rsid w:val="0083030D"/>
    <w:rsid w:val="008315E3"/>
    <w:rsid w:val="00837ED2"/>
    <w:rsid w:val="008440C8"/>
    <w:rsid w:val="00856A58"/>
    <w:rsid w:val="0086563C"/>
    <w:rsid w:val="00883AED"/>
    <w:rsid w:val="00884B2C"/>
    <w:rsid w:val="008875F6"/>
    <w:rsid w:val="0089442C"/>
    <w:rsid w:val="008A0E7D"/>
    <w:rsid w:val="008A5E9C"/>
    <w:rsid w:val="008C3C5A"/>
    <w:rsid w:val="008F0DDB"/>
    <w:rsid w:val="008F32AD"/>
    <w:rsid w:val="00905301"/>
    <w:rsid w:val="00926572"/>
    <w:rsid w:val="009311DC"/>
    <w:rsid w:val="00935D61"/>
    <w:rsid w:val="00965990"/>
    <w:rsid w:val="009719A3"/>
    <w:rsid w:val="00981C65"/>
    <w:rsid w:val="009A4E7A"/>
    <w:rsid w:val="009B1091"/>
    <w:rsid w:val="009B7F9F"/>
    <w:rsid w:val="009E3600"/>
    <w:rsid w:val="009E4F0E"/>
    <w:rsid w:val="00A11E4F"/>
    <w:rsid w:val="00A15723"/>
    <w:rsid w:val="00A160BD"/>
    <w:rsid w:val="00A24AD7"/>
    <w:rsid w:val="00A54F4E"/>
    <w:rsid w:val="00A70DC8"/>
    <w:rsid w:val="00A863D5"/>
    <w:rsid w:val="00A93191"/>
    <w:rsid w:val="00A97F73"/>
    <w:rsid w:val="00AB615B"/>
    <w:rsid w:val="00AD41EF"/>
    <w:rsid w:val="00AD6F60"/>
    <w:rsid w:val="00AD7C8E"/>
    <w:rsid w:val="00AE01A1"/>
    <w:rsid w:val="00AF2BE4"/>
    <w:rsid w:val="00B007C4"/>
    <w:rsid w:val="00B01357"/>
    <w:rsid w:val="00B029F4"/>
    <w:rsid w:val="00B11E6A"/>
    <w:rsid w:val="00B15E1C"/>
    <w:rsid w:val="00B208B5"/>
    <w:rsid w:val="00B34B6C"/>
    <w:rsid w:val="00B40A5F"/>
    <w:rsid w:val="00B453FE"/>
    <w:rsid w:val="00B46152"/>
    <w:rsid w:val="00B47A78"/>
    <w:rsid w:val="00B667B6"/>
    <w:rsid w:val="00B75A74"/>
    <w:rsid w:val="00B85188"/>
    <w:rsid w:val="00B87745"/>
    <w:rsid w:val="00BC23A4"/>
    <w:rsid w:val="00BC31CC"/>
    <w:rsid w:val="00BC6F0E"/>
    <w:rsid w:val="00BD53CE"/>
    <w:rsid w:val="00BE40C8"/>
    <w:rsid w:val="00BE7156"/>
    <w:rsid w:val="00BE7D06"/>
    <w:rsid w:val="00BF2540"/>
    <w:rsid w:val="00BF5125"/>
    <w:rsid w:val="00C04AAE"/>
    <w:rsid w:val="00C16B58"/>
    <w:rsid w:val="00C20A54"/>
    <w:rsid w:val="00C24DFF"/>
    <w:rsid w:val="00C2552E"/>
    <w:rsid w:val="00C27909"/>
    <w:rsid w:val="00C31EB2"/>
    <w:rsid w:val="00C3608F"/>
    <w:rsid w:val="00C46A46"/>
    <w:rsid w:val="00C50BF6"/>
    <w:rsid w:val="00C60AD0"/>
    <w:rsid w:val="00C66CB7"/>
    <w:rsid w:val="00C7259B"/>
    <w:rsid w:val="00C745D0"/>
    <w:rsid w:val="00C83988"/>
    <w:rsid w:val="00C85084"/>
    <w:rsid w:val="00C86F16"/>
    <w:rsid w:val="00CB0D35"/>
    <w:rsid w:val="00CB4674"/>
    <w:rsid w:val="00CC396A"/>
    <w:rsid w:val="00CC512A"/>
    <w:rsid w:val="00CC5C95"/>
    <w:rsid w:val="00CE130A"/>
    <w:rsid w:val="00CF115E"/>
    <w:rsid w:val="00D0010B"/>
    <w:rsid w:val="00D10EC0"/>
    <w:rsid w:val="00D1670B"/>
    <w:rsid w:val="00D2135E"/>
    <w:rsid w:val="00D3267E"/>
    <w:rsid w:val="00D466C3"/>
    <w:rsid w:val="00D47526"/>
    <w:rsid w:val="00D521F7"/>
    <w:rsid w:val="00D6758D"/>
    <w:rsid w:val="00D80BC5"/>
    <w:rsid w:val="00D81192"/>
    <w:rsid w:val="00D84AE7"/>
    <w:rsid w:val="00D91343"/>
    <w:rsid w:val="00D92491"/>
    <w:rsid w:val="00D92501"/>
    <w:rsid w:val="00D93F3E"/>
    <w:rsid w:val="00DA2FCF"/>
    <w:rsid w:val="00DA48A0"/>
    <w:rsid w:val="00DA7B71"/>
    <w:rsid w:val="00DB5BB1"/>
    <w:rsid w:val="00DC2B45"/>
    <w:rsid w:val="00DC7D57"/>
    <w:rsid w:val="00DD0D3D"/>
    <w:rsid w:val="00DF60B1"/>
    <w:rsid w:val="00E043EA"/>
    <w:rsid w:val="00E04E88"/>
    <w:rsid w:val="00E22502"/>
    <w:rsid w:val="00E42102"/>
    <w:rsid w:val="00E610C9"/>
    <w:rsid w:val="00E80E89"/>
    <w:rsid w:val="00E95837"/>
    <w:rsid w:val="00EC1DF8"/>
    <w:rsid w:val="00EE244B"/>
    <w:rsid w:val="00EE68B9"/>
    <w:rsid w:val="00EF7C62"/>
    <w:rsid w:val="00F21212"/>
    <w:rsid w:val="00F361C3"/>
    <w:rsid w:val="00F42CEC"/>
    <w:rsid w:val="00F6131E"/>
    <w:rsid w:val="00F70D37"/>
    <w:rsid w:val="00F718C6"/>
    <w:rsid w:val="00F75678"/>
    <w:rsid w:val="00F87D6E"/>
    <w:rsid w:val="00F96EE0"/>
    <w:rsid w:val="00F96FF4"/>
    <w:rsid w:val="00FB31AE"/>
    <w:rsid w:val="00FB64B3"/>
    <w:rsid w:val="00FD104E"/>
    <w:rsid w:val="00FE5386"/>
    <w:rsid w:val="00FF4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ADDF34"/>
  <w15:chartTrackingRefBased/>
  <w15:docId w15:val="{C8B210AC-913B-4EF9-AFF4-5A53C8BA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29E"/>
    <w:pPr>
      <w:spacing w:after="12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42492"/>
    <w:pPr>
      <w:spacing w:after="0"/>
    </w:pPr>
    <w:rPr>
      <w:szCs w:val="20"/>
    </w:rPr>
  </w:style>
  <w:style w:type="character" w:customStyle="1" w:styleId="FootnoteTextChar">
    <w:name w:val="Footnote Text Char"/>
    <w:basedOn w:val="DefaultParagraphFont"/>
    <w:link w:val="FootnoteText"/>
    <w:uiPriority w:val="99"/>
    <w:semiHidden/>
    <w:rsid w:val="00242492"/>
    <w:rPr>
      <w:rFonts w:ascii="Arial" w:hAnsi="Arial"/>
      <w:szCs w:val="20"/>
    </w:rPr>
  </w:style>
  <w:style w:type="character" w:styleId="FootnoteReference">
    <w:name w:val="footnote reference"/>
    <w:basedOn w:val="DefaultParagraphFont"/>
    <w:uiPriority w:val="99"/>
    <w:unhideWhenUsed/>
    <w:rsid w:val="00242492"/>
    <w:rPr>
      <w:rFonts w:ascii="Arial" w:hAnsi="Arial"/>
      <w:sz w:val="22"/>
      <w:vertAlign w:val="superscript"/>
    </w:rPr>
  </w:style>
  <w:style w:type="table" w:styleId="TableGrid">
    <w:name w:val="Table Grid"/>
    <w:basedOn w:val="TableNormal"/>
    <w:uiPriority w:val="39"/>
    <w:rsid w:val="00D92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5AE5"/>
    <w:pPr>
      <w:ind w:left="720"/>
      <w:contextualSpacing/>
    </w:pPr>
  </w:style>
  <w:style w:type="paragraph" w:styleId="Header">
    <w:name w:val="header"/>
    <w:basedOn w:val="Normal"/>
    <w:link w:val="HeaderChar"/>
    <w:uiPriority w:val="99"/>
    <w:unhideWhenUsed/>
    <w:rsid w:val="004A291E"/>
    <w:pPr>
      <w:tabs>
        <w:tab w:val="center" w:pos="4513"/>
        <w:tab w:val="right" w:pos="9026"/>
      </w:tabs>
      <w:spacing w:after="0"/>
    </w:pPr>
  </w:style>
  <w:style w:type="character" w:customStyle="1" w:styleId="HeaderChar">
    <w:name w:val="Header Char"/>
    <w:basedOn w:val="DefaultParagraphFont"/>
    <w:link w:val="Header"/>
    <w:uiPriority w:val="99"/>
    <w:rsid w:val="004A291E"/>
  </w:style>
  <w:style w:type="paragraph" w:styleId="Footer">
    <w:name w:val="footer"/>
    <w:basedOn w:val="Normal"/>
    <w:link w:val="FooterChar"/>
    <w:uiPriority w:val="99"/>
    <w:unhideWhenUsed/>
    <w:rsid w:val="004A291E"/>
    <w:pPr>
      <w:tabs>
        <w:tab w:val="center" w:pos="4513"/>
        <w:tab w:val="right" w:pos="9026"/>
      </w:tabs>
      <w:spacing w:after="0"/>
    </w:pPr>
  </w:style>
  <w:style w:type="character" w:customStyle="1" w:styleId="FooterChar">
    <w:name w:val="Footer Char"/>
    <w:basedOn w:val="DefaultParagraphFont"/>
    <w:link w:val="Footer"/>
    <w:uiPriority w:val="99"/>
    <w:rsid w:val="004A291E"/>
  </w:style>
  <w:style w:type="character" w:styleId="CommentReference">
    <w:name w:val="annotation reference"/>
    <w:basedOn w:val="DefaultParagraphFont"/>
    <w:uiPriority w:val="99"/>
    <w:semiHidden/>
    <w:unhideWhenUsed/>
    <w:rsid w:val="008F0DDB"/>
    <w:rPr>
      <w:sz w:val="16"/>
      <w:szCs w:val="16"/>
    </w:rPr>
  </w:style>
  <w:style w:type="paragraph" w:styleId="CommentText">
    <w:name w:val="annotation text"/>
    <w:basedOn w:val="Normal"/>
    <w:link w:val="CommentTextChar"/>
    <w:uiPriority w:val="99"/>
    <w:unhideWhenUsed/>
    <w:rsid w:val="008F0DDB"/>
    <w:rPr>
      <w:sz w:val="20"/>
      <w:szCs w:val="20"/>
    </w:rPr>
  </w:style>
  <w:style w:type="character" w:customStyle="1" w:styleId="CommentTextChar">
    <w:name w:val="Comment Text Char"/>
    <w:basedOn w:val="DefaultParagraphFont"/>
    <w:link w:val="CommentText"/>
    <w:uiPriority w:val="99"/>
    <w:rsid w:val="008F0DD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F0DDB"/>
    <w:rPr>
      <w:b/>
      <w:bCs/>
    </w:rPr>
  </w:style>
  <w:style w:type="character" w:customStyle="1" w:styleId="CommentSubjectChar">
    <w:name w:val="Comment Subject Char"/>
    <w:basedOn w:val="CommentTextChar"/>
    <w:link w:val="CommentSubject"/>
    <w:uiPriority w:val="99"/>
    <w:semiHidden/>
    <w:rsid w:val="008F0DDB"/>
    <w:rPr>
      <w:rFonts w:ascii="Arial" w:hAnsi="Arial"/>
      <w:b/>
      <w:bCs/>
      <w:sz w:val="20"/>
      <w:szCs w:val="20"/>
    </w:rPr>
  </w:style>
  <w:style w:type="paragraph" w:styleId="BalloonText">
    <w:name w:val="Balloon Text"/>
    <w:basedOn w:val="Normal"/>
    <w:link w:val="BalloonTextChar"/>
    <w:uiPriority w:val="99"/>
    <w:semiHidden/>
    <w:unhideWhenUsed/>
    <w:rsid w:val="008F0DD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DDB"/>
    <w:rPr>
      <w:rFonts w:ascii="Segoe UI" w:hAnsi="Segoe UI" w:cs="Segoe UI"/>
      <w:sz w:val="18"/>
      <w:szCs w:val="18"/>
    </w:rPr>
  </w:style>
  <w:style w:type="character" w:styleId="Hyperlink">
    <w:name w:val="Hyperlink"/>
    <w:basedOn w:val="DefaultParagraphFont"/>
    <w:uiPriority w:val="99"/>
    <w:unhideWhenUsed/>
    <w:rsid w:val="00C745D0"/>
    <w:rPr>
      <w:color w:val="0563C1" w:themeColor="hyperlink"/>
      <w:u w:val="single"/>
    </w:rPr>
  </w:style>
  <w:style w:type="character" w:customStyle="1" w:styleId="UnresolvedMention1">
    <w:name w:val="Unresolved Mention1"/>
    <w:basedOn w:val="DefaultParagraphFont"/>
    <w:uiPriority w:val="99"/>
    <w:semiHidden/>
    <w:unhideWhenUsed/>
    <w:rsid w:val="00C745D0"/>
    <w:rPr>
      <w:color w:val="808080"/>
      <w:shd w:val="clear" w:color="auto" w:fill="E6E6E6"/>
    </w:rPr>
  </w:style>
  <w:style w:type="character" w:styleId="FollowedHyperlink">
    <w:name w:val="FollowedHyperlink"/>
    <w:basedOn w:val="DefaultParagraphFont"/>
    <w:uiPriority w:val="99"/>
    <w:semiHidden/>
    <w:unhideWhenUsed/>
    <w:rsid w:val="007F2088"/>
    <w:rPr>
      <w:color w:val="954F72" w:themeColor="followedHyperlink"/>
      <w:u w:val="single"/>
    </w:rPr>
  </w:style>
  <w:style w:type="character" w:styleId="UnresolvedMention">
    <w:name w:val="Unresolved Mention"/>
    <w:basedOn w:val="DefaultParagraphFont"/>
    <w:uiPriority w:val="99"/>
    <w:semiHidden/>
    <w:unhideWhenUsed/>
    <w:rsid w:val="0043024B"/>
    <w:rPr>
      <w:color w:val="605E5C"/>
      <w:shd w:val="clear" w:color="auto" w:fill="E1DFDD"/>
    </w:rPr>
  </w:style>
  <w:style w:type="paragraph" w:styleId="Revision">
    <w:name w:val="Revision"/>
    <w:hidden/>
    <w:uiPriority w:val="99"/>
    <w:semiHidden/>
    <w:rsid w:val="00D2135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ingey.gov.uk/traffic_ord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raffic.orders@haringey.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4CC4C-796E-4899-90F8-ED750559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2985</Words>
  <Characters>17020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Herbert</dc:creator>
  <cp:keywords/>
  <dc:description/>
  <cp:lastModifiedBy>Chambers Paul</cp:lastModifiedBy>
  <cp:revision>7</cp:revision>
  <cp:lastPrinted>2018-08-07T12:59:00Z</cp:lastPrinted>
  <dcterms:created xsi:type="dcterms:W3CDTF">2020-09-14T11:50:00Z</dcterms:created>
  <dcterms:modified xsi:type="dcterms:W3CDTF">2020-09-15T08:22:00Z</dcterms:modified>
</cp:coreProperties>
</file>